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350A0" w14:textId="77777777" w:rsidR="00EA289E" w:rsidRDefault="00EA289E" w:rsidP="00B37805">
      <w:pPr>
        <w:spacing w:after="120" w:line="360" w:lineRule="auto"/>
        <w:jc w:val="center"/>
        <w:rPr>
          <w:b/>
          <w:sz w:val="20"/>
          <w:lang w:eastAsia="en-GB"/>
        </w:rPr>
      </w:pPr>
    </w:p>
    <w:p w14:paraId="0EF90876" w14:textId="77777777" w:rsidR="00B37805" w:rsidRPr="00752F8D" w:rsidRDefault="00B37805" w:rsidP="00B37805">
      <w:pPr>
        <w:spacing w:after="120" w:line="360" w:lineRule="auto"/>
        <w:jc w:val="center"/>
        <w:rPr>
          <w:b/>
          <w:sz w:val="20"/>
          <w:lang w:eastAsia="en-GB"/>
        </w:rPr>
      </w:pPr>
      <w:r w:rsidRPr="00752F8D">
        <w:rPr>
          <w:b/>
          <w:sz w:val="20"/>
          <w:lang w:eastAsia="en-GB"/>
        </w:rPr>
        <w:t>SCHEDULE 2 - EXHIBIT 1</w:t>
      </w:r>
    </w:p>
    <w:p w14:paraId="02C64481" w14:textId="77777777" w:rsidR="00B37805" w:rsidRPr="00752F8D" w:rsidRDefault="00B37805" w:rsidP="00B37805">
      <w:pPr>
        <w:spacing w:after="120" w:line="360" w:lineRule="auto"/>
        <w:jc w:val="center"/>
        <w:rPr>
          <w:b/>
          <w:sz w:val="20"/>
          <w:lang w:eastAsia="en-GB"/>
        </w:rPr>
      </w:pPr>
    </w:p>
    <w:p w14:paraId="0B3EADBB" w14:textId="77777777" w:rsidR="00B37805" w:rsidRPr="00752F8D" w:rsidRDefault="00B37805" w:rsidP="00B37805">
      <w:pPr>
        <w:spacing w:after="120" w:line="360" w:lineRule="auto"/>
        <w:jc w:val="center"/>
        <w:rPr>
          <w:b/>
          <w:sz w:val="20"/>
          <w:lang w:eastAsia="en-GB"/>
        </w:rPr>
      </w:pPr>
      <w:r w:rsidRPr="00752F8D">
        <w:rPr>
          <w:b/>
          <w:sz w:val="20"/>
          <w:lang w:eastAsia="en-GB"/>
        </w:rPr>
        <w:t>DATED [</w:t>
      </w:r>
      <w:r w:rsidRPr="00752F8D">
        <w:rPr>
          <w:b/>
          <w:sz w:val="20"/>
          <w:lang w:eastAsia="en-GB"/>
        </w:rPr>
        <w:tab/>
      </w:r>
      <w:r w:rsidRPr="00752F8D">
        <w:rPr>
          <w:b/>
          <w:sz w:val="20"/>
          <w:lang w:eastAsia="en-GB"/>
        </w:rPr>
        <w:tab/>
        <w:t>]</w:t>
      </w:r>
    </w:p>
    <w:p w14:paraId="7E9BA07F" w14:textId="77777777" w:rsidR="00B37805" w:rsidRPr="009D4B44" w:rsidRDefault="00B37805" w:rsidP="00B37805">
      <w:pPr>
        <w:spacing w:after="120" w:line="360" w:lineRule="auto"/>
        <w:jc w:val="center"/>
        <w:rPr>
          <w:b/>
          <w:sz w:val="20"/>
          <w:lang w:eastAsia="en-GB"/>
        </w:rPr>
      </w:pPr>
    </w:p>
    <w:p w14:paraId="3369167F" w14:textId="27D38762" w:rsidR="00B37805" w:rsidRPr="009D4B44" w:rsidRDefault="00982CF4" w:rsidP="00B37805">
      <w:pPr>
        <w:spacing w:after="120" w:line="360" w:lineRule="auto"/>
        <w:jc w:val="center"/>
        <w:rPr>
          <w:b/>
          <w:sz w:val="20"/>
          <w:lang w:eastAsia="en-GB"/>
        </w:rPr>
      </w:pPr>
      <w:bookmarkStart w:id="0" w:name="_Hlk164166014"/>
      <w:r w:rsidRPr="009D4B44">
        <w:rPr>
          <w:rStyle w:val="normaltextrun"/>
          <w:rFonts w:ascii="Calibri" w:hAnsi="Calibri" w:cs="Calibri"/>
          <w:b/>
          <w:bCs/>
          <w:szCs w:val="22"/>
          <w:shd w:val="clear" w:color="auto" w:fill="FFFFFF"/>
        </w:rPr>
        <w:t>NATIONAL ENERGY SYSTEM OPERATOR LIMITED</w:t>
      </w:r>
      <w:bookmarkEnd w:id="0"/>
      <w:r w:rsidR="00C40671" w:rsidRPr="009D4B44">
        <w:rPr>
          <w:b/>
          <w:sz w:val="20"/>
          <w:lang w:eastAsia="en-GB"/>
        </w:rPr>
        <w:t xml:space="preserve"> </w:t>
      </w:r>
      <w:r w:rsidR="00B37805" w:rsidRPr="009D4B44">
        <w:rPr>
          <w:b/>
          <w:sz w:val="20"/>
          <w:lang w:eastAsia="en-GB"/>
        </w:rPr>
        <w:t>(1)</w:t>
      </w:r>
    </w:p>
    <w:p w14:paraId="6190E61E" w14:textId="77777777" w:rsidR="00B37805" w:rsidRPr="00752F8D" w:rsidRDefault="00B37805" w:rsidP="00B37805">
      <w:pPr>
        <w:spacing w:after="120" w:line="360" w:lineRule="auto"/>
        <w:jc w:val="center"/>
        <w:rPr>
          <w:b/>
          <w:sz w:val="20"/>
          <w:lang w:eastAsia="en-GB"/>
        </w:rPr>
      </w:pPr>
    </w:p>
    <w:p w14:paraId="0ED900E4" w14:textId="77777777" w:rsidR="00B37805" w:rsidRPr="00752F8D" w:rsidRDefault="00B37805" w:rsidP="00B37805">
      <w:pPr>
        <w:spacing w:after="120" w:line="360" w:lineRule="auto"/>
        <w:jc w:val="center"/>
        <w:rPr>
          <w:b/>
          <w:sz w:val="20"/>
          <w:lang w:eastAsia="en-GB"/>
        </w:rPr>
      </w:pPr>
      <w:r w:rsidRPr="00752F8D">
        <w:rPr>
          <w:b/>
          <w:sz w:val="20"/>
          <w:lang w:eastAsia="en-GB"/>
        </w:rPr>
        <w:t>and</w:t>
      </w:r>
    </w:p>
    <w:p w14:paraId="3603E533" w14:textId="77777777" w:rsidR="00B37805" w:rsidRPr="00752F8D" w:rsidRDefault="00B37805" w:rsidP="00B37805">
      <w:pPr>
        <w:spacing w:after="120" w:line="360" w:lineRule="auto"/>
        <w:jc w:val="center"/>
        <w:rPr>
          <w:b/>
          <w:sz w:val="20"/>
          <w:lang w:eastAsia="en-GB"/>
        </w:rPr>
      </w:pPr>
    </w:p>
    <w:p w14:paraId="4E7C9C1C" w14:textId="77777777" w:rsidR="00B37805" w:rsidRPr="00752F8D" w:rsidRDefault="00B37805" w:rsidP="00B37805">
      <w:pPr>
        <w:spacing w:after="120" w:line="360" w:lineRule="auto"/>
        <w:jc w:val="center"/>
        <w:rPr>
          <w:b/>
          <w:sz w:val="20"/>
          <w:lang w:eastAsia="en-GB"/>
        </w:rPr>
      </w:pPr>
      <w:r w:rsidRPr="00752F8D">
        <w:rPr>
          <w:b/>
          <w:sz w:val="20"/>
          <w:lang w:eastAsia="en-GB"/>
        </w:rPr>
        <w:t>[</w:t>
      </w:r>
      <w:r w:rsidRPr="00752F8D">
        <w:rPr>
          <w:b/>
          <w:sz w:val="20"/>
          <w:lang w:eastAsia="en-GB"/>
        </w:rPr>
        <w:tab/>
      </w:r>
      <w:r w:rsidRPr="00752F8D">
        <w:rPr>
          <w:b/>
          <w:sz w:val="20"/>
          <w:lang w:eastAsia="en-GB"/>
        </w:rPr>
        <w:tab/>
        <w:t>] (2)</w:t>
      </w:r>
    </w:p>
    <w:p w14:paraId="1D7DBC0F" w14:textId="77777777" w:rsidR="00B37805" w:rsidRPr="00752F8D" w:rsidRDefault="00B37805" w:rsidP="00B37805">
      <w:pPr>
        <w:spacing w:after="120" w:line="360" w:lineRule="auto"/>
        <w:jc w:val="center"/>
        <w:rPr>
          <w:b/>
          <w:sz w:val="20"/>
          <w:lang w:eastAsia="en-GB"/>
        </w:rPr>
      </w:pPr>
    </w:p>
    <w:p w14:paraId="7BA455C6" w14:textId="77777777" w:rsidR="00B37805" w:rsidRPr="00752F8D" w:rsidRDefault="00B37805" w:rsidP="00B37805">
      <w:pPr>
        <w:pBdr>
          <w:top w:val="single" w:sz="4" w:space="1" w:color="auto"/>
          <w:bottom w:val="single" w:sz="4" w:space="1" w:color="auto"/>
        </w:pBdr>
        <w:spacing w:after="120" w:line="360" w:lineRule="auto"/>
        <w:jc w:val="center"/>
        <w:rPr>
          <w:b/>
          <w:sz w:val="20"/>
          <w:lang w:eastAsia="en-GB"/>
        </w:rPr>
      </w:pPr>
      <w:r w:rsidRPr="00752F8D">
        <w:rPr>
          <w:b/>
          <w:sz w:val="20"/>
          <w:lang w:eastAsia="en-GB"/>
        </w:rPr>
        <w:t>THE CONNECTION AND USE OF SYSTEM CODE</w:t>
      </w:r>
    </w:p>
    <w:p w14:paraId="6A7B9453" w14:textId="77777777" w:rsidR="00B37805" w:rsidRPr="00752F8D" w:rsidRDefault="00B37805" w:rsidP="00B37805">
      <w:pPr>
        <w:pBdr>
          <w:top w:val="single" w:sz="4" w:space="1" w:color="auto"/>
          <w:bottom w:val="single" w:sz="4" w:space="1" w:color="auto"/>
        </w:pBdr>
        <w:spacing w:after="120" w:line="360" w:lineRule="auto"/>
        <w:jc w:val="center"/>
        <w:rPr>
          <w:b/>
          <w:sz w:val="20"/>
          <w:lang w:eastAsia="en-GB"/>
        </w:rPr>
      </w:pPr>
      <w:r w:rsidRPr="00752F8D">
        <w:rPr>
          <w:b/>
          <w:sz w:val="20"/>
          <w:lang w:eastAsia="en-GB"/>
        </w:rPr>
        <w:t>BILATERAL CONNECTION AGREEMENT</w:t>
      </w:r>
    </w:p>
    <w:p w14:paraId="21F616AF" w14:textId="77777777" w:rsidR="00B37805" w:rsidRPr="00752F8D" w:rsidRDefault="00B37805" w:rsidP="00B37805">
      <w:pPr>
        <w:spacing w:after="120" w:line="360" w:lineRule="auto"/>
        <w:jc w:val="center"/>
        <w:rPr>
          <w:b/>
          <w:sz w:val="20"/>
          <w:lang w:eastAsia="en-GB"/>
        </w:rPr>
      </w:pPr>
    </w:p>
    <w:p w14:paraId="78D10BF1" w14:textId="77777777" w:rsidR="00B37805" w:rsidRPr="00752F8D" w:rsidRDefault="00B37805" w:rsidP="00B37805">
      <w:pPr>
        <w:spacing w:after="120" w:line="360" w:lineRule="auto"/>
        <w:jc w:val="center"/>
        <w:rPr>
          <w:b/>
          <w:sz w:val="20"/>
          <w:lang w:eastAsia="en-GB"/>
        </w:rPr>
      </w:pPr>
    </w:p>
    <w:p w14:paraId="06C40AA0" w14:textId="77777777" w:rsidR="00B37805" w:rsidRPr="00752F8D" w:rsidRDefault="00B37805" w:rsidP="00B37805">
      <w:pPr>
        <w:spacing w:after="120" w:line="360" w:lineRule="auto"/>
        <w:jc w:val="center"/>
        <w:rPr>
          <w:b/>
          <w:sz w:val="20"/>
          <w:lang w:eastAsia="en-GB"/>
        </w:rPr>
      </w:pPr>
      <w:r w:rsidRPr="00752F8D">
        <w:rPr>
          <w:b/>
          <w:sz w:val="20"/>
          <w:lang w:eastAsia="en-GB"/>
        </w:rPr>
        <w:t>[FOR A DIRECTLY CONNECTED POWER STATION]</w:t>
      </w:r>
    </w:p>
    <w:p w14:paraId="29D84929" w14:textId="77777777" w:rsidR="00B37805" w:rsidRPr="00752F8D" w:rsidRDefault="00B37805" w:rsidP="00B37805">
      <w:pPr>
        <w:spacing w:after="120" w:line="360" w:lineRule="auto"/>
        <w:jc w:val="center"/>
        <w:rPr>
          <w:b/>
          <w:sz w:val="20"/>
          <w:lang w:eastAsia="en-GB"/>
        </w:rPr>
      </w:pPr>
      <w:r w:rsidRPr="00752F8D">
        <w:rPr>
          <w:b/>
          <w:sz w:val="20"/>
          <w:lang w:eastAsia="en-GB"/>
        </w:rPr>
        <w:t>[FOR A DIRECTLY CONNECTED DISTRIBUTION SYSTEM]</w:t>
      </w:r>
    </w:p>
    <w:p w14:paraId="697B63BD" w14:textId="77777777" w:rsidR="00B37805" w:rsidRPr="00752F8D" w:rsidRDefault="00B37805" w:rsidP="00B37805">
      <w:pPr>
        <w:spacing w:after="120" w:line="360" w:lineRule="auto"/>
        <w:jc w:val="center"/>
        <w:rPr>
          <w:b/>
          <w:sz w:val="20"/>
          <w:lang w:eastAsia="en-GB"/>
        </w:rPr>
      </w:pPr>
      <w:r w:rsidRPr="00752F8D">
        <w:rPr>
          <w:b/>
          <w:sz w:val="20"/>
          <w:lang w:eastAsia="en-GB"/>
        </w:rPr>
        <w:t>[FOR A NON-EMBEDDED CUSTOMER SITE]</w:t>
      </w:r>
    </w:p>
    <w:p w14:paraId="3DAE2C31" w14:textId="77777777" w:rsidR="00B37805" w:rsidRPr="00752F8D" w:rsidRDefault="00B37805" w:rsidP="00B37805">
      <w:pPr>
        <w:spacing w:after="120" w:line="360" w:lineRule="auto"/>
        <w:jc w:val="center"/>
        <w:rPr>
          <w:b/>
          <w:sz w:val="20"/>
          <w:lang w:eastAsia="en-GB"/>
        </w:rPr>
      </w:pPr>
      <w:r w:rsidRPr="00752F8D">
        <w:rPr>
          <w:b/>
          <w:sz w:val="20"/>
          <w:lang w:eastAsia="en-GB"/>
        </w:rPr>
        <w:t>[FOR AN INTERCONNECTOR OWNER]</w:t>
      </w:r>
    </w:p>
    <w:p w14:paraId="5DE2282B" w14:textId="77777777" w:rsidR="00B37805" w:rsidRPr="00752F8D" w:rsidRDefault="00B37805" w:rsidP="00B37805">
      <w:pPr>
        <w:spacing w:after="120" w:line="360" w:lineRule="auto"/>
        <w:jc w:val="center"/>
        <w:rPr>
          <w:b/>
          <w:sz w:val="20"/>
          <w:lang w:eastAsia="en-GB"/>
        </w:rPr>
      </w:pPr>
    </w:p>
    <w:p w14:paraId="482BE7B1" w14:textId="77777777" w:rsidR="00B37805" w:rsidRPr="00752F8D" w:rsidRDefault="00B37805" w:rsidP="00B37805">
      <w:pPr>
        <w:spacing w:after="120" w:line="360" w:lineRule="auto"/>
        <w:jc w:val="center"/>
        <w:rPr>
          <w:b/>
          <w:sz w:val="20"/>
          <w:lang w:eastAsia="en-GB"/>
        </w:rPr>
      </w:pPr>
      <w:r w:rsidRPr="00752F8D">
        <w:rPr>
          <w:b/>
          <w:sz w:val="20"/>
          <w:lang w:eastAsia="en-GB"/>
        </w:rPr>
        <w:t>At [</w:t>
      </w:r>
      <w:r w:rsidRPr="00752F8D">
        <w:rPr>
          <w:b/>
          <w:sz w:val="20"/>
          <w:lang w:eastAsia="en-GB"/>
        </w:rPr>
        <w:tab/>
      </w:r>
      <w:r w:rsidRPr="00752F8D">
        <w:rPr>
          <w:b/>
          <w:sz w:val="20"/>
          <w:lang w:eastAsia="en-GB"/>
        </w:rPr>
        <w:tab/>
        <w:t>]</w:t>
      </w:r>
    </w:p>
    <w:p w14:paraId="5764449F" w14:textId="77777777" w:rsidR="00B37805" w:rsidRPr="00752F8D" w:rsidRDefault="00B37805" w:rsidP="00B37805">
      <w:pPr>
        <w:spacing w:after="120" w:line="360" w:lineRule="auto"/>
        <w:jc w:val="center"/>
        <w:rPr>
          <w:b/>
          <w:sz w:val="20"/>
          <w:lang w:eastAsia="en-GB"/>
        </w:rPr>
      </w:pPr>
      <w:r w:rsidRPr="00752F8D">
        <w:rPr>
          <w:b/>
          <w:sz w:val="20"/>
          <w:lang w:eastAsia="en-GB"/>
        </w:rPr>
        <w:t>Reference: [</w:t>
      </w:r>
      <w:r w:rsidRPr="00752F8D">
        <w:rPr>
          <w:b/>
          <w:sz w:val="20"/>
          <w:lang w:eastAsia="en-GB"/>
        </w:rPr>
        <w:tab/>
      </w:r>
      <w:r w:rsidRPr="00752F8D">
        <w:rPr>
          <w:b/>
          <w:sz w:val="20"/>
          <w:lang w:eastAsia="en-GB"/>
        </w:rPr>
        <w:tab/>
        <w:t>]</w:t>
      </w:r>
    </w:p>
    <w:p w14:paraId="57233C06" w14:textId="77777777" w:rsidR="003A13CB" w:rsidRDefault="003A13CB" w:rsidP="00B37805">
      <w:pPr>
        <w:spacing w:after="120" w:line="360" w:lineRule="auto"/>
        <w:jc w:val="center"/>
        <w:rPr>
          <w:sz w:val="20"/>
          <w:lang w:eastAsia="en-GB"/>
        </w:rPr>
      </w:pPr>
    </w:p>
    <w:p w14:paraId="2F849F52" w14:textId="77777777" w:rsidR="003A13CB" w:rsidRPr="003A13CB" w:rsidRDefault="003A13CB" w:rsidP="009D4B44">
      <w:pPr>
        <w:rPr>
          <w:sz w:val="20"/>
          <w:lang w:eastAsia="en-GB"/>
        </w:rPr>
      </w:pPr>
    </w:p>
    <w:p w14:paraId="05EB97F6" w14:textId="77777777" w:rsidR="003A13CB" w:rsidRPr="003A13CB" w:rsidRDefault="003A13CB" w:rsidP="009D4B44">
      <w:pPr>
        <w:rPr>
          <w:sz w:val="20"/>
          <w:lang w:eastAsia="en-GB"/>
        </w:rPr>
      </w:pPr>
    </w:p>
    <w:p w14:paraId="1398DF70" w14:textId="77777777" w:rsidR="003A13CB" w:rsidRPr="003A13CB" w:rsidRDefault="003A13CB" w:rsidP="009D4B44">
      <w:pPr>
        <w:rPr>
          <w:sz w:val="20"/>
          <w:lang w:eastAsia="en-GB"/>
        </w:rPr>
      </w:pPr>
    </w:p>
    <w:p w14:paraId="78DD9D44" w14:textId="77777777" w:rsidR="003A13CB" w:rsidRPr="003A13CB" w:rsidRDefault="003A13CB" w:rsidP="009D4B44">
      <w:pPr>
        <w:rPr>
          <w:sz w:val="20"/>
          <w:lang w:eastAsia="en-GB"/>
        </w:rPr>
      </w:pPr>
    </w:p>
    <w:p w14:paraId="0ACA7DD7" w14:textId="77777777" w:rsidR="003A13CB" w:rsidRPr="003A13CB" w:rsidRDefault="003A13CB" w:rsidP="009D4B44">
      <w:pPr>
        <w:rPr>
          <w:sz w:val="20"/>
          <w:lang w:eastAsia="en-GB"/>
        </w:rPr>
      </w:pPr>
    </w:p>
    <w:p w14:paraId="60D4FBB4" w14:textId="77777777" w:rsidR="003A13CB" w:rsidRPr="003A13CB" w:rsidRDefault="003A13CB" w:rsidP="009D4B44">
      <w:pPr>
        <w:rPr>
          <w:sz w:val="20"/>
          <w:lang w:eastAsia="en-GB"/>
        </w:rPr>
      </w:pPr>
    </w:p>
    <w:p w14:paraId="6D02709C" w14:textId="77777777" w:rsidR="003A13CB" w:rsidRPr="003A13CB" w:rsidRDefault="003A13CB" w:rsidP="009D4B44">
      <w:pPr>
        <w:rPr>
          <w:sz w:val="20"/>
          <w:lang w:eastAsia="en-GB"/>
        </w:rPr>
      </w:pPr>
    </w:p>
    <w:p w14:paraId="4F1A2BBF" w14:textId="77777777" w:rsidR="003A13CB" w:rsidRPr="003A13CB" w:rsidRDefault="003A13CB" w:rsidP="009D4B44">
      <w:pPr>
        <w:rPr>
          <w:sz w:val="20"/>
          <w:lang w:eastAsia="en-GB"/>
        </w:rPr>
      </w:pPr>
    </w:p>
    <w:p w14:paraId="264FB940" w14:textId="77777777" w:rsidR="003A13CB" w:rsidRPr="003A13CB" w:rsidRDefault="003A13CB" w:rsidP="009D4B44">
      <w:pPr>
        <w:rPr>
          <w:sz w:val="20"/>
          <w:lang w:eastAsia="en-GB"/>
        </w:rPr>
      </w:pPr>
    </w:p>
    <w:p w14:paraId="395F2940" w14:textId="77777777" w:rsidR="003A13CB" w:rsidRPr="003A13CB" w:rsidRDefault="003A13CB" w:rsidP="009D4B44">
      <w:pPr>
        <w:rPr>
          <w:sz w:val="20"/>
          <w:lang w:eastAsia="en-GB"/>
        </w:rPr>
      </w:pPr>
    </w:p>
    <w:p w14:paraId="2A27AB78" w14:textId="77777777" w:rsidR="003A13CB" w:rsidRPr="003A13CB" w:rsidRDefault="003A13CB" w:rsidP="009D4B44">
      <w:pPr>
        <w:rPr>
          <w:sz w:val="20"/>
          <w:lang w:eastAsia="en-GB"/>
        </w:rPr>
      </w:pPr>
    </w:p>
    <w:p w14:paraId="7F59033E" w14:textId="77777777" w:rsidR="003A13CB" w:rsidRPr="003A13CB" w:rsidRDefault="003A13CB" w:rsidP="009D4B44">
      <w:pPr>
        <w:rPr>
          <w:sz w:val="20"/>
          <w:lang w:eastAsia="en-GB"/>
        </w:rPr>
      </w:pPr>
    </w:p>
    <w:p w14:paraId="34437847" w14:textId="77777777" w:rsidR="003A13CB" w:rsidRPr="003A13CB" w:rsidRDefault="003A13CB" w:rsidP="009D4B44">
      <w:pPr>
        <w:rPr>
          <w:sz w:val="20"/>
          <w:lang w:eastAsia="en-GB"/>
        </w:rPr>
      </w:pPr>
    </w:p>
    <w:p w14:paraId="4FB2DAB0" w14:textId="77777777" w:rsidR="003A13CB" w:rsidRPr="003A13CB" w:rsidRDefault="003A13CB" w:rsidP="009D4B44">
      <w:pPr>
        <w:rPr>
          <w:sz w:val="20"/>
          <w:lang w:eastAsia="en-GB"/>
        </w:rPr>
      </w:pPr>
    </w:p>
    <w:p w14:paraId="0EFD65F1" w14:textId="77777777" w:rsidR="003A13CB" w:rsidRPr="003A13CB" w:rsidRDefault="003A13CB" w:rsidP="009D4B44">
      <w:pPr>
        <w:rPr>
          <w:sz w:val="20"/>
          <w:lang w:eastAsia="en-GB"/>
        </w:rPr>
      </w:pPr>
    </w:p>
    <w:p w14:paraId="70F899D2" w14:textId="77777777" w:rsidR="003A13CB" w:rsidRPr="003A13CB" w:rsidRDefault="003A13CB" w:rsidP="009D4B44">
      <w:pPr>
        <w:rPr>
          <w:sz w:val="20"/>
          <w:lang w:eastAsia="en-GB"/>
        </w:rPr>
      </w:pPr>
    </w:p>
    <w:p w14:paraId="75C3DD62" w14:textId="77777777" w:rsidR="003A13CB" w:rsidRPr="003A13CB" w:rsidRDefault="003A13CB" w:rsidP="009D4B44">
      <w:pPr>
        <w:rPr>
          <w:sz w:val="20"/>
          <w:lang w:eastAsia="en-GB"/>
        </w:rPr>
      </w:pPr>
    </w:p>
    <w:p w14:paraId="047EE4A7" w14:textId="2A059333" w:rsidR="003A13CB" w:rsidRDefault="00380857" w:rsidP="009D4B44">
      <w:pPr>
        <w:tabs>
          <w:tab w:val="left" w:pos="6720"/>
        </w:tabs>
        <w:spacing w:after="120" w:line="360" w:lineRule="auto"/>
        <w:rPr>
          <w:sz w:val="20"/>
          <w:lang w:eastAsia="en-GB"/>
        </w:rPr>
      </w:pPr>
      <w:r>
        <w:rPr>
          <w:sz w:val="20"/>
          <w:lang w:eastAsia="en-GB"/>
        </w:rPr>
        <w:tab/>
      </w:r>
    </w:p>
    <w:p w14:paraId="3CA96100" w14:textId="1B259D3E" w:rsidR="00B37805" w:rsidRPr="00752F8D" w:rsidRDefault="00B37805" w:rsidP="5F9EC5F3">
      <w:pPr>
        <w:spacing w:after="120" w:line="360" w:lineRule="auto"/>
        <w:jc w:val="center"/>
        <w:rPr>
          <w:b/>
          <w:bCs/>
          <w:sz w:val="20"/>
          <w:u w:val="single"/>
          <w:lang w:eastAsia="en-GB"/>
        </w:rPr>
      </w:pPr>
      <w:r w:rsidRPr="5F9EC5F3">
        <w:rPr>
          <w:b/>
          <w:bCs/>
          <w:sz w:val="20"/>
          <w:u w:val="single"/>
          <w:lang w:eastAsia="en-GB"/>
        </w:rPr>
        <w:t>CONTENTS</w:t>
      </w:r>
    </w:p>
    <w:p w14:paraId="48FB23A7" w14:textId="77777777" w:rsidR="00B37805" w:rsidRPr="00752F8D" w:rsidRDefault="00B37805" w:rsidP="00B37805">
      <w:pPr>
        <w:spacing w:after="120" w:line="360" w:lineRule="auto"/>
        <w:ind w:left="540" w:hanging="540"/>
        <w:rPr>
          <w:b/>
          <w:sz w:val="20"/>
          <w:lang w:eastAsia="en-GB"/>
        </w:rPr>
      </w:pPr>
      <w:r w:rsidRPr="00752F8D">
        <w:rPr>
          <w:b/>
          <w:sz w:val="20"/>
          <w:lang w:eastAsia="en-GB"/>
        </w:rPr>
        <w:lastRenderedPageBreak/>
        <w:t>1.</w:t>
      </w:r>
      <w:r w:rsidRPr="00752F8D">
        <w:rPr>
          <w:b/>
          <w:sz w:val="20"/>
          <w:lang w:eastAsia="en-GB"/>
        </w:rPr>
        <w:tab/>
        <w:t>Definitions, Interpretation and Construction</w:t>
      </w:r>
    </w:p>
    <w:p w14:paraId="659391A9" w14:textId="77777777" w:rsidR="00B37805" w:rsidRPr="00752F8D" w:rsidRDefault="00B37805" w:rsidP="00B37805">
      <w:pPr>
        <w:spacing w:after="120" w:line="360" w:lineRule="auto"/>
        <w:ind w:left="540" w:hanging="540"/>
        <w:rPr>
          <w:b/>
          <w:sz w:val="20"/>
          <w:lang w:eastAsia="en-GB"/>
        </w:rPr>
      </w:pPr>
      <w:r w:rsidRPr="00752F8D">
        <w:rPr>
          <w:b/>
          <w:sz w:val="20"/>
          <w:lang w:eastAsia="en-GB"/>
        </w:rPr>
        <w:t>2.</w:t>
      </w:r>
      <w:r w:rsidRPr="00752F8D">
        <w:rPr>
          <w:b/>
          <w:sz w:val="20"/>
          <w:lang w:eastAsia="en-GB"/>
        </w:rPr>
        <w:tab/>
        <w:t>Commencement</w:t>
      </w:r>
    </w:p>
    <w:p w14:paraId="6947F1FC" w14:textId="77777777" w:rsidR="00B37805" w:rsidRPr="00752F8D" w:rsidRDefault="00B37805" w:rsidP="00B37805">
      <w:pPr>
        <w:spacing w:after="120" w:line="360" w:lineRule="auto"/>
        <w:ind w:left="540" w:hanging="540"/>
        <w:rPr>
          <w:b/>
          <w:sz w:val="20"/>
          <w:lang w:eastAsia="en-GB"/>
        </w:rPr>
      </w:pPr>
      <w:r w:rsidRPr="00752F8D">
        <w:rPr>
          <w:b/>
          <w:sz w:val="20"/>
          <w:lang w:eastAsia="en-GB"/>
        </w:rPr>
        <w:t>3.</w:t>
      </w:r>
      <w:r w:rsidRPr="00752F8D">
        <w:rPr>
          <w:b/>
          <w:sz w:val="20"/>
          <w:lang w:eastAsia="en-GB"/>
        </w:rPr>
        <w:tab/>
        <w:t>The Connection Site and Transmission Connection Assets</w:t>
      </w:r>
    </w:p>
    <w:p w14:paraId="081B387A" w14:textId="77777777" w:rsidR="00B37805" w:rsidRPr="00752F8D" w:rsidRDefault="00B37805" w:rsidP="00B37805">
      <w:pPr>
        <w:spacing w:after="120" w:line="360" w:lineRule="auto"/>
        <w:ind w:left="540" w:hanging="540"/>
        <w:rPr>
          <w:b/>
          <w:sz w:val="20"/>
          <w:lang w:eastAsia="en-GB"/>
        </w:rPr>
      </w:pPr>
      <w:r w:rsidRPr="00752F8D">
        <w:rPr>
          <w:b/>
          <w:sz w:val="20"/>
          <w:lang w:eastAsia="en-GB"/>
        </w:rPr>
        <w:t>4.</w:t>
      </w:r>
      <w:r w:rsidRPr="00752F8D">
        <w:rPr>
          <w:b/>
          <w:sz w:val="20"/>
          <w:lang w:eastAsia="en-GB"/>
        </w:rPr>
        <w:tab/>
        <w:t>Connection Charges</w:t>
      </w:r>
    </w:p>
    <w:p w14:paraId="17525154" w14:textId="77777777" w:rsidR="00B37805" w:rsidRPr="00752F8D" w:rsidRDefault="00B37805" w:rsidP="00B37805">
      <w:pPr>
        <w:spacing w:after="120" w:line="360" w:lineRule="auto"/>
        <w:ind w:left="540" w:hanging="540"/>
        <w:rPr>
          <w:b/>
          <w:i/>
          <w:iCs/>
          <w:sz w:val="20"/>
          <w:lang w:eastAsia="en-GB"/>
        </w:rPr>
      </w:pPr>
      <w:r w:rsidRPr="00752F8D">
        <w:rPr>
          <w:b/>
          <w:sz w:val="20"/>
          <w:lang w:eastAsia="en-GB"/>
        </w:rPr>
        <w:t>[5.</w:t>
      </w:r>
      <w:r w:rsidRPr="00752F8D">
        <w:rPr>
          <w:b/>
          <w:sz w:val="20"/>
          <w:lang w:eastAsia="en-GB"/>
        </w:rPr>
        <w:tab/>
        <w:t xml:space="preserve">Use of System] </w:t>
      </w:r>
      <w:r w:rsidRPr="00752F8D">
        <w:rPr>
          <w:i/>
          <w:iCs/>
          <w:sz w:val="20"/>
          <w:lang w:eastAsia="en-GB"/>
        </w:rPr>
        <w:t>(power station only)</w:t>
      </w:r>
    </w:p>
    <w:p w14:paraId="4C06AF0C" w14:textId="77777777" w:rsidR="00B37805" w:rsidRPr="00752F8D" w:rsidRDefault="00B37805" w:rsidP="00B37805">
      <w:pPr>
        <w:spacing w:after="120" w:line="360" w:lineRule="auto"/>
        <w:ind w:left="540" w:hanging="540"/>
        <w:rPr>
          <w:b/>
          <w:sz w:val="20"/>
          <w:lang w:eastAsia="en-GB"/>
        </w:rPr>
      </w:pPr>
      <w:r w:rsidRPr="00752F8D">
        <w:rPr>
          <w:b/>
          <w:sz w:val="20"/>
          <w:lang w:eastAsia="en-GB"/>
        </w:rPr>
        <w:t>6.</w:t>
      </w:r>
      <w:r w:rsidRPr="00752F8D">
        <w:rPr>
          <w:b/>
          <w:sz w:val="20"/>
          <w:lang w:eastAsia="en-GB"/>
        </w:rPr>
        <w:tab/>
        <w:t>Credit Requirements</w:t>
      </w:r>
    </w:p>
    <w:p w14:paraId="37764DA8" w14:textId="77777777" w:rsidR="00B37805" w:rsidRPr="00752F8D" w:rsidRDefault="00B37805" w:rsidP="00B37805">
      <w:pPr>
        <w:spacing w:after="120" w:line="360" w:lineRule="auto"/>
        <w:ind w:left="540" w:hanging="540"/>
        <w:rPr>
          <w:b/>
          <w:sz w:val="20"/>
          <w:lang w:eastAsia="en-GB"/>
        </w:rPr>
      </w:pPr>
      <w:r w:rsidRPr="00752F8D">
        <w:rPr>
          <w:b/>
          <w:sz w:val="20"/>
          <w:lang w:eastAsia="en-GB"/>
        </w:rPr>
        <w:t>7.</w:t>
      </w:r>
      <w:r w:rsidRPr="00752F8D">
        <w:rPr>
          <w:b/>
          <w:sz w:val="20"/>
          <w:lang w:eastAsia="en-GB"/>
        </w:rPr>
        <w:tab/>
        <w:t>Connection Entry Capacity and Transmission Entry Capacity</w:t>
      </w:r>
    </w:p>
    <w:p w14:paraId="508DE7E4" w14:textId="77777777" w:rsidR="00B37805" w:rsidRPr="00752F8D" w:rsidRDefault="00B37805" w:rsidP="00B37805">
      <w:pPr>
        <w:spacing w:after="120" w:line="360" w:lineRule="auto"/>
        <w:ind w:left="540" w:hanging="540"/>
        <w:rPr>
          <w:b/>
          <w:sz w:val="20"/>
          <w:lang w:eastAsia="en-GB"/>
        </w:rPr>
      </w:pPr>
      <w:r w:rsidRPr="00752F8D">
        <w:rPr>
          <w:b/>
          <w:sz w:val="20"/>
          <w:lang w:eastAsia="en-GB"/>
        </w:rPr>
        <w:t>8.</w:t>
      </w:r>
      <w:r w:rsidRPr="00752F8D">
        <w:rPr>
          <w:b/>
          <w:sz w:val="20"/>
          <w:lang w:eastAsia="en-GB"/>
        </w:rPr>
        <w:tab/>
        <w:t>Compliance with Site Specific Technical Conditions</w:t>
      </w:r>
    </w:p>
    <w:p w14:paraId="6F060911" w14:textId="77777777" w:rsidR="00B37805" w:rsidRPr="00E559B5" w:rsidRDefault="00B37805" w:rsidP="00B37805">
      <w:pPr>
        <w:spacing w:after="120" w:line="360" w:lineRule="auto"/>
        <w:ind w:left="540" w:hanging="540"/>
        <w:rPr>
          <w:i/>
          <w:sz w:val="20"/>
          <w:lang w:eastAsia="en-GB"/>
        </w:rPr>
      </w:pPr>
      <w:r w:rsidRPr="00E559B5">
        <w:rPr>
          <w:b/>
          <w:sz w:val="20"/>
          <w:lang w:eastAsia="en-GB"/>
        </w:rPr>
        <w:t>[9.</w:t>
      </w:r>
      <w:r w:rsidRPr="00E559B5">
        <w:rPr>
          <w:b/>
          <w:sz w:val="20"/>
          <w:lang w:eastAsia="en-GB"/>
        </w:rPr>
        <w:tab/>
        <w:t xml:space="preserve">Electrical Boundary] </w:t>
      </w:r>
      <w:r w:rsidRPr="00E559B5">
        <w:rPr>
          <w:i/>
          <w:sz w:val="20"/>
          <w:lang w:eastAsia="en-GB"/>
        </w:rPr>
        <w:t>(</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p>
    <w:p w14:paraId="5596B8F3" w14:textId="77777777" w:rsidR="00B37805" w:rsidRPr="00E559B5" w:rsidRDefault="00B37805" w:rsidP="00B37805">
      <w:pPr>
        <w:spacing w:after="120" w:line="360" w:lineRule="auto"/>
        <w:ind w:left="540" w:hanging="540"/>
        <w:rPr>
          <w:b/>
          <w:i/>
          <w:sz w:val="20"/>
          <w:lang w:eastAsia="en-GB"/>
        </w:rPr>
      </w:pPr>
      <w:r w:rsidRPr="00E559B5">
        <w:rPr>
          <w:b/>
          <w:sz w:val="20"/>
          <w:lang w:eastAsia="en-GB"/>
        </w:rPr>
        <w:t>[10.</w:t>
      </w:r>
      <w:r w:rsidRPr="00E559B5">
        <w:rPr>
          <w:b/>
          <w:sz w:val="20"/>
          <w:lang w:eastAsia="en-GB"/>
        </w:rPr>
        <w:tab/>
        <w:t xml:space="preserve">Restrictions on </w:t>
      </w:r>
      <w:r w:rsidR="005C5562">
        <w:rPr>
          <w:b/>
          <w:sz w:val="20"/>
          <w:lang w:eastAsia="en-GB"/>
        </w:rPr>
        <w:t>A</w:t>
      </w:r>
      <w:r w:rsidRPr="00E559B5">
        <w:rPr>
          <w:b/>
          <w:sz w:val="20"/>
          <w:lang w:eastAsia="en-GB"/>
        </w:rPr>
        <w:t xml:space="preserve">vailability]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E559B5" w:rsidRPr="00E559B5">
        <w:rPr>
          <w:i/>
          <w:sz w:val="20"/>
          <w:lang w:eastAsia="en-GB"/>
        </w:rPr>
        <w:t>or</w:t>
      </w:r>
      <w:r w:rsidR="00E559B5">
        <w:rPr>
          <w:b/>
          <w:i/>
          <w:sz w:val="20"/>
          <w:lang w:eastAsia="en-GB"/>
        </w:rPr>
        <w:t xml:space="preserve"> Offshore </w:t>
      </w:r>
      <w:r w:rsidR="00D133B1" w:rsidRPr="00D133B1">
        <w:rPr>
          <w:b/>
          <w:i/>
          <w:sz w:val="20"/>
          <w:lang w:eastAsia="en-GB"/>
        </w:rPr>
        <w:t>Standard Design</w:t>
      </w:r>
      <w:r w:rsidR="00E559B5">
        <w:rPr>
          <w:b/>
          <w:i/>
          <w:sz w:val="20"/>
          <w:lang w:eastAsia="en-GB"/>
        </w:rPr>
        <w:t xml:space="preserve"> </w:t>
      </w:r>
      <w:r w:rsidRPr="00E559B5">
        <w:rPr>
          <w:i/>
          <w:sz w:val="20"/>
          <w:lang w:eastAsia="en-GB"/>
        </w:rPr>
        <w:t>only)</w:t>
      </w:r>
      <w:r w:rsidR="007C78F2">
        <w:rPr>
          <w:i/>
          <w:sz w:val="20"/>
          <w:lang w:eastAsia="en-GB"/>
        </w:rPr>
        <w:t xml:space="preserve"> </w:t>
      </w:r>
      <w:r w:rsidR="007C78F2" w:rsidRPr="0065206C">
        <w:rPr>
          <w:sz w:val="20"/>
          <w:lang w:eastAsia="en-GB"/>
        </w:rPr>
        <w:t xml:space="preserve">[and </w:t>
      </w:r>
      <w:r w:rsidR="0065206C" w:rsidRPr="0065206C">
        <w:rPr>
          <w:b/>
          <w:sz w:val="20"/>
          <w:lang w:eastAsia="en-GB"/>
        </w:rPr>
        <w:t>ET Restrictions on Availability</w:t>
      </w:r>
      <w:r w:rsidR="0065206C">
        <w:rPr>
          <w:b/>
          <w:sz w:val="20"/>
          <w:lang w:eastAsia="en-GB"/>
        </w:rPr>
        <w:t xml:space="preserve">] </w:t>
      </w:r>
      <w:r w:rsidR="0065206C" w:rsidRPr="00E559B5">
        <w:rPr>
          <w:i/>
          <w:sz w:val="20"/>
          <w:lang w:eastAsia="en-GB"/>
        </w:rPr>
        <w:t xml:space="preserve">(power station </w:t>
      </w:r>
      <w:r w:rsidR="0065206C">
        <w:rPr>
          <w:i/>
          <w:sz w:val="20"/>
          <w:lang w:eastAsia="en-GB"/>
        </w:rPr>
        <w:t>connected via an ET</w:t>
      </w:r>
      <w:r w:rsidR="0065206C">
        <w:rPr>
          <w:b/>
          <w:i/>
          <w:sz w:val="20"/>
          <w:lang w:eastAsia="en-GB"/>
        </w:rPr>
        <w:t xml:space="preserve"> Offshore Transmission System </w:t>
      </w:r>
      <w:r w:rsidR="0065206C" w:rsidRPr="00E559B5">
        <w:rPr>
          <w:i/>
          <w:sz w:val="20"/>
          <w:lang w:eastAsia="en-GB"/>
        </w:rPr>
        <w:t>only</w:t>
      </w:r>
      <w:r w:rsidR="0065206C">
        <w:rPr>
          <w:sz w:val="20"/>
          <w:lang w:eastAsia="en-GB"/>
        </w:rPr>
        <w:t>)</w:t>
      </w:r>
    </w:p>
    <w:p w14:paraId="12423226" w14:textId="77777777" w:rsidR="00B37805" w:rsidRPr="00752F8D" w:rsidRDefault="00B37805" w:rsidP="00B37805">
      <w:pPr>
        <w:spacing w:after="120" w:line="360" w:lineRule="auto"/>
        <w:ind w:left="540" w:hanging="540"/>
        <w:rPr>
          <w:b/>
          <w:sz w:val="20"/>
          <w:lang w:eastAsia="en-GB"/>
        </w:rPr>
      </w:pPr>
      <w:r w:rsidRPr="00E559B5">
        <w:rPr>
          <w:b/>
          <w:sz w:val="20"/>
          <w:lang w:eastAsia="en-GB"/>
        </w:rPr>
        <w:t>11.</w:t>
      </w:r>
      <w:r w:rsidRPr="00752F8D">
        <w:rPr>
          <w:b/>
          <w:sz w:val="20"/>
          <w:lang w:eastAsia="en-GB"/>
        </w:rPr>
        <w:tab/>
        <w:t>Term</w:t>
      </w:r>
    </w:p>
    <w:p w14:paraId="108A968D" w14:textId="77777777" w:rsidR="00B37805" w:rsidRPr="00E559B5" w:rsidRDefault="00B37805" w:rsidP="00B37805">
      <w:pPr>
        <w:spacing w:after="120" w:line="360" w:lineRule="auto"/>
        <w:ind w:left="540" w:hanging="540"/>
        <w:rPr>
          <w:b/>
          <w:sz w:val="20"/>
          <w:lang w:eastAsia="en-GB"/>
        </w:rPr>
      </w:pPr>
      <w:r w:rsidRPr="00E559B5">
        <w:rPr>
          <w:b/>
          <w:sz w:val="20"/>
          <w:lang w:eastAsia="en-GB"/>
        </w:rPr>
        <w:t>12.</w:t>
      </w:r>
      <w:r w:rsidRPr="00E559B5">
        <w:rPr>
          <w:b/>
          <w:sz w:val="20"/>
          <w:lang w:eastAsia="en-GB"/>
        </w:rPr>
        <w:tab/>
        <w:t>Variations</w:t>
      </w:r>
    </w:p>
    <w:p w14:paraId="2FBE6249" w14:textId="77777777" w:rsidR="00A901D4" w:rsidRDefault="00B37805" w:rsidP="00B37805">
      <w:pPr>
        <w:spacing w:after="120" w:line="360" w:lineRule="auto"/>
        <w:ind w:left="540" w:hanging="540"/>
        <w:rPr>
          <w:b/>
          <w:sz w:val="20"/>
          <w:lang w:eastAsia="en-GB"/>
        </w:rPr>
      </w:pPr>
      <w:r w:rsidRPr="00E559B5">
        <w:rPr>
          <w:b/>
          <w:sz w:val="20"/>
          <w:lang w:eastAsia="en-GB"/>
        </w:rPr>
        <w:t>13.</w:t>
      </w:r>
      <w:r w:rsidRPr="00752F8D">
        <w:rPr>
          <w:b/>
          <w:sz w:val="20"/>
          <w:lang w:eastAsia="en-GB"/>
        </w:rPr>
        <w:tab/>
        <w:t>General Provisions</w:t>
      </w:r>
    </w:p>
    <w:p w14:paraId="35CD53CD" w14:textId="77777777" w:rsidR="005C5562" w:rsidRDefault="00107FA9" w:rsidP="00B37805">
      <w:pPr>
        <w:spacing w:after="120" w:line="360" w:lineRule="auto"/>
        <w:ind w:left="540" w:hanging="540"/>
        <w:rPr>
          <w:b/>
          <w:sz w:val="20"/>
          <w:lang w:eastAsia="en-GB"/>
        </w:rPr>
      </w:pPr>
      <w:r>
        <w:rPr>
          <w:b/>
          <w:sz w:val="20"/>
          <w:lang w:eastAsia="en-GB"/>
        </w:rPr>
        <w:t xml:space="preserve">14. </w:t>
      </w:r>
      <w:r>
        <w:rPr>
          <w:b/>
          <w:sz w:val="20"/>
          <w:lang w:eastAsia="en-GB"/>
        </w:rPr>
        <w:tab/>
        <w:t>Outage of GIS Assets</w:t>
      </w:r>
    </w:p>
    <w:p w14:paraId="2114ABAD" w14:textId="77777777" w:rsidR="009E18A8" w:rsidRPr="009E18A8" w:rsidRDefault="009E18A8" w:rsidP="009E18A8">
      <w:pPr>
        <w:spacing w:after="120" w:line="360" w:lineRule="auto"/>
        <w:ind w:left="540" w:hanging="540"/>
        <w:rPr>
          <w:b/>
          <w:bCs/>
          <w:sz w:val="20"/>
        </w:rPr>
      </w:pPr>
      <w:r w:rsidRPr="009E18A8">
        <w:rPr>
          <w:rStyle w:val="DeltaViewInsertion"/>
          <w:b/>
          <w:bCs/>
          <w:color w:val="auto"/>
          <w:sz w:val="20"/>
          <w:u w:val="none"/>
        </w:rPr>
        <w:t>15.</w:t>
      </w:r>
      <w:r w:rsidRPr="009E18A8">
        <w:rPr>
          <w:rStyle w:val="DeltaViewInsertion"/>
          <w:b/>
          <w:bCs/>
          <w:color w:val="auto"/>
          <w:sz w:val="20"/>
          <w:u w:val="none"/>
        </w:rPr>
        <w:tab/>
        <w:t xml:space="preserve">OTSDUW Build </w:t>
      </w:r>
      <w:r w:rsidRPr="009E18A8">
        <w:rPr>
          <w:rStyle w:val="DeltaViewInsertion"/>
          <w:color w:val="auto"/>
          <w:sz w:val="20"/>
          <w:u w:val="none"/>
        </w:rPr>
        <w:t xml:space="preserve">offshore </w:t>
      </w:r>
      <w:r w:rsidRPr="009E18A8">
        <w:rPr>
          <w:rStyle w:val="DeltaViewInsertion"/>
          <w:i/>
          <w:iCs/>
          <w:color w:val="auto"/>
          <w:sz w:val="20"/>
          <w:u w:val="none"/>
        </w:rPr>
        <w:t>power station providing offshore transmission system under OTSDUW build arrangements only</w:t>
      </w:r>
    </w:p>
    <w:p w14:paraId="310ADB46"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A</w:t>
      </w:r>
      <w:r w:rsidRPr="00752F8D">
        <w:rPr>
          <w:b/>
          <w:sz w:val="20"/>
          <w:lang w:eastAsia="en-GB"/>
        </w:rPr>
        <w:tab/>
        <w:t>The Connection Site and Transmission Connection Assets</w:t>
      </w:r>
    </w:p>
    <w:p w14:paraId="088AD497"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B</w:t>
      </w:r>
      <w:r w:rsidRPr="00752F8D">
        <w:rPr>
          <w:b/>
          <w:sz w:val="20"/>
          <w:lang w:eastAsia="en-GB"/>
        </w:rPr>
        <w:tab/>
        <w:t>Connection Charges</w:t>
      </w:r>
    </w:p>
    <w:p w14:paraId="510A5542"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C</w:t>
      </w:r>
      <w:r w:rsidRPr="00752F8D">
        <w:rPr>
          <w:b/>
          <w:sz w:val="20"/>
          <w:lang w:eastAsia="en-GB"/>
        </w:rPr>
        <w:tab/>
        <w:t>Connection Entry Capacity and Transmission Entry Capacity (Power Stations and Interconnector Owners)</w:t>
      </w:r>
    </w:p>
    <w:p w14:paraId="1475ABDB" w14:textId="77777777" w:rsidR="00B37805" w:rsidRPr="00752F8D" w:rsidRDefault="00B37805" w:rsidP="00B37805">
      <w:pPr>
        <w:spacing w:after="120" w:line="360" w:lineRule="auto"/>
        <w:rPr>
          <w:b/>
          <w:sz w:val="20"/>
          <w:lang w:eastAsia="en-GB"/>
        </w:rPr>
      </w:pPr>
      <w:r w:rsidRPr="00752F8D">
        <w:rPr>
          <w:b/>
          <w:sz w:val="20"/>
          <w:lang w:eastAsia="en-GB"/>
        </w:rPr>
        <w:t>Appendix F1</w:t>
      </w:r>
      <w:r w:rsidRPr="00752F8D">
        <w:rPr>
          <w:b/>
          <w:sz w:val="20"/>
          <w:lang w:eastAsia="en-GB"/>
        </w:rPr>
        <w:tab/>
        <w:t>Site Specific Technical Conditions - Agreed Balancing Services</w:t>
      </w:r>
    </w:p>
    <w:p w14:paraId="014EB319"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F2</w:t>
      </w:r>
      <w:r w:rsidRPr="00752F8D">
        <w:rPr>
          <w:b/>
          <w:sz w:val="20"/>
          <w:lang w:eastAsia="en-GB"/>
        </w:rPr>
        <w:tab/>
        <w:t>[Not Used]</w:t>
      </w:r>
    </w:p>
    <w:p w14:paraId="433984F2"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F3</w:t>
      </w:r>
      <w:r w:rsidRPr="00752F8D">
        <w:rPr>
          <w:b/>
          <w:sz w:val="20"/>
          <w:lang w:eastAsia="en-GB"/>
        </w:rPr>
        <w:tab/>
        <w:t>Site Specific Technical Conditions - Special Automatic Facilities</w:t>
      </w:r>
    </w:p>
    <w:p w14:paraId="10AE20F8"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F4</w:t>
      </w:r>
      <w:r w:rsidRPr="00752F8D">
        <w:rPr>
          <w:b/>
          <w:sz w:val="20"/>
          <w:lang w:eastAsia="en-GB"/>
        </w:rPr>
        <w:tab/>
        <w:t>Site Specific Technical Conditions - Protection and Control Relay Settings - Fault Clearance Times</w:t>
      </w:r>
    </w:p>
    <w:p w14:paraId="03337C00"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F5</w:t>
      </w:r>
      <w:r w:rsidRPr="00752F8D">
        <w:rPr>
          <w:b/>
          <w:sz w:val="20"/>
          <w:lang w:eastAsia="en-GB"/>
        </w:rPr>
        <w:tab/>
        <w:t>Site Specific Technical Conditions - Load Shedding Frequency Sensitive Relays</w:t>
      </w:r>
    </w:p>
    <w:p w14:paraId="6928BE6D" w14:textId="77777777" w:rsidR="00B37805" w:rsidRPr="00752F8D" w:rsidRDefault="00E559B5" w:rsidP="00B37805">
      <w:pPr>
        <w:spacing w:after="120" w:line="360" w:lineRule="auto"/>
        <w:ind w:left="1620" w:hanging="1620"/>
        <w:rPr>
          <w:sz w:val="20"/>
          <w:lang w:eastAsia="en-GB"/>
        </w:rPr>
      </w:pPr>
      <w:r>
        <w:rPr>
          <w:sz w:val="20"/>
          <w:lang w:eastAsia="en-GB"/>
        </w:rPr>
        <w:br w:type="page"/>
      </w:r>
    </w:p>
    <w:p w14:paraId="5B1E3ECE" w14:textId="77777777" w:rsidR="00B37805" w:rsidRPr="00752F8D" w:rsidRDefault="00B37805" w:rsidP="00B37805">
      <w:pPr>
        <w:spacing w:after="120" w:line="360" w:lineRule="auto"/>
        <w:ind w:left="1620" w:hanging="1620"/>
        <w:rPr>
          <w:b/>
          <w:sz w:val="20"/>
          <w:lang w:eastAsia="en-GB"/>
        </w:rPr>
      </w:pPr>
      <w:r w:rsidRPr="00752F8D">
        <w:rPr>
          <w:sz w:val="20"/>
          <w:lang w:eastAsia="en-GB"/>
        </w:rPr>
        <w:t xml:space="preserve">THIS </w:t>
      </w:r>
      <w:r w:rsidRPr="00752F8D">
        <w:rPr>
          <w:b/>
          <w:sz w:val="20"/>
          <w:lang w:eastAsia="en-GB"/>
        </w:rPr>
        <w:t>BILATERAL CONNECTION AGREEMENT</w:t>
      </w:r>
      <w:r w:rsidRPr="00752F8D">
        <w:rPr>
          <w:sz w:val="20"/>
          <w:lang w:eastAsia="en-GB"/>
        </w:rPr>
        <w:t xml:space="preserve"> is made on the [ ] day of [</w:t>
      </w:r>
      <w:r w:rsidR="00C40671">
        <w:rPr>
          <w:sz w:val="20"/>
          <w:lang w:eastAsia="en-GB"/>
        </w:rPr>
        <w:t xml:space="preserve"> ] 20</w:t>
      </w:r>
      <w:r w:rsidRPr="00752F8D">
        <w:rPr>
          <w:sz w:val="20"/>
          <w:lang w:eastAsia="en-GB"/>
        </w:rPr>
        <w:t>[</w:t>
      </w:r>
      <w:r w:rsidR="00C40671">
        <w:rPr>
          <w:sz w:val="20"/>
          <w:lang w:eastAsia="en-GB"/>
        </w:rPr>
        <w:t>1</w:t>
      </w:r>
      <w:r w:rsidRPr="00752F8D">
        <w:rPr>
          <w:sz w:val="20"/>
          <w:lang w:eastAsia="en-GB"/>
        </w:rPr>
        <w:t xml:space="preserve"> ]</w:t>
      </w:r>
    </w:p>
    <w:p w14:paraId="325C4233" w14:textId="77777777" w:rsidR="00B37805" w:rsidRPr="00752F8D" w:rsidRDefault="00B37805" w:rsidP="00B37805">
      <w:pPr>
        <w:spacing w:after="120" w:line="360" w:lineRule="auto"/>
        <w:rPr>
          <w:b/>
          <w:sz w:val="20"/>
          <w:lang w:eastAsia="en-GB"/>
        </w:rPr>
      </w:pPr>
      <w:r w:rsidRPr="00752F8D">
        <w:rPr>
          <w:b/>
          <w:sz w:val="20"/>
          <w:lang w:eastAsia="en-GB"/>
        </w:rPr>
        <w:t>BETWEEN</w:t>
      </w:r>
    </w:p>
    <w:p w14:paraId="18645E72" w14:textId="5AAF93BF" w:rsidR="00B37805" w:rsidRPr="00752F8D" w:rsidRDefault="00B37805" w:rsidP="2B1FDAC0">
      <w:pPr>
        <w:spacing w:after="120" w:line="360" w:lineRule="auto"/>
        <w:ind w:left="567" w:hanging="567"/>
        <w:rPr>
          <w:sz w:val="20"/>
          <w:lang w:eastAsia="en-GB"/>
        </w:rPr>
      </w:pPr>
      <w:r w:rsidRPr="2B1FDAC0">
        <w:rPr>
          <w:sz w:val="20"/>
          <w:lang w:eastAsia="en-GB"/>
        </w:rPr>
        <w:t>(1)</w:t>
      </w:r>
      <w:r>
        <w:tab/>
      </w:r>
      <w:r w:rsidR="63EE70F1" w:rsidRPr="009D4B44">
        <w:rPr>
          <w:b/>
          <w:bCs/>
          <w:sz w:val="20"/>
          <w:lang w:eastAsia="en-GB"/>
        </w:rPr>
        <w:t xml:space="preserve">The </w:t>
      </w:r>
      <w:bookmarkStart w:id="1" w:name="_Hlk164166087"/>
      <w:bookmarkStart w:id="2" w:name="_Hlk164174810"/>
      <w:r w:rsidR="00F750EB">
        <w:rPr>
          <w:b/>
          <w:bCs/>
          <w:sz w:val="20"/>
          <w:lang w:eastAsia="en-GB"/>
        </w:rPr>
        <w:t>C</w:t>
      </w:r>
      <w:r w:rsidR="00982CF4" w:rsidRPr="009D4B44">
        <w:rPr>
          <w:b/>
          <w:bCs/>
          <w:sz w:val="20"/>
          <w:lang w:eastAsia="en-GB"/>
        </w:rPr>
        <w:t>ompany</w:t>
      </w:r>
      <w:r w:rsidR="00982CF4" w:rsidRPr="2B1FDAC0">
        <w:rPr>
          <w:sz w:val="20"/>
          <w:lang w:eastAsia="en-GB"/>
        </w:rPr>
        <w:t xml:space="preserve"> registered in England with number 11014226 (</w:t>
      </w:r>
      <w:r w:rsidR="00982CF4" w:rsidRPr="2B1FDAC0">
        <w:rPr>
          <w:b/>
          <w:bCs/>
          <w:sz w:val="20"/>
          <w:lang w:eastAsia="en-GB"/>
        </w:rPr>
        <w:t>“The Company”</w:t>
      </w:r>
      <w:bookmarkEnd w:id="1"/>
      <w:r w:rsidR="00982CF4" w:rsidRPr="2B1FDAC0">
        <w:rPr>
          <w:sz w:val="20"/>
          <w:lang w:eastAsia="en-GB"/>
        </w:rPr>
        <w:t>,</w:t>
      </w:r>
      <w:bookmarkEnd w:id="2"/>
      <w:r w:rsidRPr="2B1FDAC0">
        <w:rPr>
          <w:sz w:val="20"/>
          <w:lang w:eastAsia="en-GB"/>
        </w:rPr>
        <w:t>, which expression shall include its successors and/or permitted assigns); and</w:t>
      </w:r>
    </w:p>
    <w:p w14:paraId="5D87EC91" w14:textId="77777777" w:rsidR="00B37805" w:rsidRPr="00752F8D" w:rsidRDefault="00B37805" w:rsidP="00B37805">
      <w:pPr>
        <w:spacing w:after="120" w:line="360" w:lineRule="auto"/>
        <w:ind w:left="567" w:hanging="567"/>
        <w:rPr>
          <w:sz w:val="20"/>
          <w:lang w:eastAsia="en-GB"/>
        </w:rPr>
      </w:pPr>
      <w:r w:rsidRPr="00752F8D">
        <w:rPr>
          <w:sz w:val="20"/>
          <w:lang w:eastAsia="en-GB"/>
        </w:rPr>
        <w:t>(2)</w:t>
      </w:r>
      <w:r w:rsidRPr="00752F8D">
        <w:rPr>
          <w:sz w:val="20"/>
          <w:lang w:eastAsia="en-GB"/>
        </w:rPr>
        <w:tab/>
        <w:t>[ ] a company registered in [ ] with number [ ] whose registered office is at [ ] (</w:t>
      </w:r>
      <w:r w:rsidRPr="00752F8D">
        <w:rPr>
          <w:b/>
          <w:sz w:val="20"/>
          <w:lang w:eastAsia="en-GB"/>
        </w:rPr>
        <w:t>“User”</w:t>
      </w:r>
      <w:r w:rsidRPr="00752F8D">
        <w:rPr>
          <w:sz w:val="20"/>
          <w:lang w:eastAsia="en-GB"/>
        </w:rPr>
        <w:t>, which expression shall include its successors and/or permitted assigns)</w:t>
      </w:r>
    </w:p>
    <w:p w14:paraId="428B5682" w14:textId="77777777" w:rsidR="00B37805" w:rsidRPr="00752F8D" w:rsidRDefault="00B37805" w:rsidP="00B37805">
      <w:pPr>
        <w:spacing w:after="120" w:line="360" w:lineRule="auto"/>
        <w:rPr>
          <w:b/>
          <w:sz w:val="20"/>
          <w:lang w:eastAsia="en-GB"/>
        </w:rPr>
      </w:pPr>
      <w:r w:rsidRPr="00752F8D">
        <w:rPr>
          <w:b/>
          <w:sz w:val="20"/>
          <w:lang w:eastAsia="en-GB"/>
        </w:rPr>
        <w:t>WHEREAS</w:t>
      </w:r>
    </w:p>
    <w:p w14:paraId="76829F47" w14:textId="1CC3F19D" w:rsidR="00B37805" w:rsidRPr="00752F8D" w:rsidRDefault="00B37805" w:rsidP="00B37805">
      <w:pPr>
        <w:spacing w:after="120" w:line="360" w:lineRule="auto"/>
        <w:ind w:left="567" w:hanging="567"/>
        <w:rPr>
          <w:sz w:val="20"/>
          <w:lang w:eastAsia="en-GB"/>
        </w:rPr>
      </w:pPr>
      <w:r w:rsidRPr="00752F8D">
        <w:rPr>
          <w:sz w:val="20"/>
          <w:lang w:eastAsia="en-GB"/>
        </w:rPr>
        <w:t>(A)</w:t>
      </w:r>
      <w:r w:rsidRPr="00752F8D">
        <w:rPr>
          <w:sz w:val="20"/>
          <w:lang w:eastAsia="en-GB"/>
        </w:rPr>
        <w:tab/>
        <w:t xml:space="preserve">Pursuant to the </w:t>
      </w:r>
      <w:r w:rsidR="00D9755E">
        <w:rPr>
          <w:b/>
          <w:sz w:val="20"/>
          <w:lang w:eastAsia="en-GB"/>
        </w:rPr>
        <w:t>ESO</w:t>
      </w:r>
      <w:r w:rsidRPr="00752F8D">
        <w:rPr>
          <w:b/>
          <w:sz w:val="20"/>
          <w:lang w:eastAsia="en-GB"/>
        </w:rPr>
        <w:t xml:space="preserve"> Licence</w:t>
      </w:r>
      <w:r w:rsidRPr="00752F8D">
        <w:rPr>
          <w:sz w:val="20"/>
          <w:lang w:eastAsia="en-GB"/>
        </w:rPr>
        <w:t xml:space="preserve">, </w:t>
      </w:r>
      <w:r w:rsidRPr="00752F8D">
        <w:rPr>
          <w:b/>
          <w:sz w:val="20"/>
          <w:lang w:eastAsia="en-GB"/>
        </w:rPr>
        <w:t>The Company</w:t>
      </w:r>
      <w:r w:rsidRPr="00752F8D">
        <w:rPr>
          <w:sz w:val="20"/>
          <w:lang w:eastAsia="en-GB"/>
        </w:rPr>
        <w:t xml:space="preserve"> is required to prepare a Connection and Use of System Code (</w:t>
      </w:r>
      <w:r w:rsidRPr="00752F8D">
        <w:rPr>
          <w:b/>
          <w:sz w:val="20"/>
          <w:lang w:eastAsia="en-GB"/>
        </w:rPr>
        <w:t>CUSC</w:t>
      </w:r>
      <w:r w:rsidRPr="00752F8D">
        <w:rPr>
          <w:sz w:val="20"/>
          <w:lang w:eastAsia="en-GB"/>
        </w:rPr>
        <w:t xml:space="preserve">) setting out the terms of the arrangements for connection to and use of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and the provision of certain </w:t>
      </w:r>
      <w:r w:rsidRPr="00752F8D">
        <w:rPr>
          <w:b/>
          <w:sz w:val="20"/>
          <w:lang w:eastAsia="en-GB"/>
        </w:rPr>
        <w:t>Balancing Services</w:t>
      </w:r>
      <w:r w:rsidRPr="00752F8D">
        <w:rPr>
          <w:sz w:val="20"/>
          <w:lang w:eastAsia="en-GB"/>
        </w:rPr>
        <w:t>.</w:t>
      </w:r>
    </w:p>
    <w:p w14:paraId="0C254FC5" w14:textId="2418C4BE" w:rsidR="00B37805" w:rsidRPr="00752F8D" w:rsidRDefault="00B37805" w:rsidP="00B37805">
      <w:pPr>
        <w:spacing w:after="120" w:line="360" w:lineRule="auto"/>
        <w:ind w:left="567" w:hanging="567"/>
        <w:rPr>
          <w:sz w:val="20"/>
          <w:lang w:eastAsia="en-GB"/>
        </w:rPr>
      </w:pPr>
      <w:r w:rsidRPr="00752F8D">
        <w:rPr>
          <w:sz w:val="20"/>
          <w:lang w:eastAsia="en-GB"/>
        </w:rPr>
        <w:t>(B)</w:t>
      </w:r>
      <w:r w:rsidRPr="00752F8D">
        <w:rPr>
          <w:sz w:val="20"/>
          <w:lang w:eastAsia="en-GB"/>
        </w:rPr>
        <w:tab/>
        <w:t xml:space="preserve">The </w:t>
      </w:r>
      <w:r w:rsidRPr="00752F8D">
        <w:rPr>
          <w:b/>
          <w:sz w:val="20"/>
          <w:lang w:eastAsia="en-GB"/>
        </w:rPr>
        <w:t>User</w:t>
      </w:r>
      <w:r w:rsidRPr="00752F8D">
        <w:rPr>
          <w:sz w:val="20"/>
          <w:lang w:eastAsia="en-GB"/>
        </w:rPr>
        <w:t xml:space="preserve"> has applied for [</w:t>
      </w:r>
      <w:r w:rsidRPr="00752F8D">
        <w:rPr>
          <w:b/>
          <w:sz w:val="20"/>
          <w:lang w:eastAsia="en-GB"/>
        </w:rPr>
        <w:t xml:space="preserve">Connection </w:t>
      </w:r>
      <w:r w:rsidRPr="00752F8D">
        <w:rPr>
          <w:sz w:val="20"/>
          <w:lang w:eastAsia="en-GB"/>
        </w:rPr>
        <w:t>to] [and use of] [</w:t>
      </w:r>
      <w:r w:rsidRPr="00752F8D">
        <w:rPr>
          <w:b/>
          <w:sz w:val="20"/>
          <w:lang w:eastAsia="en-GB"/>
        </w:rPr>
        <w:t>Modification</w:t>
      </w:r>
      <w:r w:rsidRPr="00752F8D">
        <w:rPr>
          <w:sz w:val="20"/>
          <w:lang w:eastAsia="en-GB"/>
        </w:rPr>
        <w:t xml:space="preserve"> of its existing </w:t>
      </w:r>
      <w:r w:rsidRPr="00752F8D">
        <w:rPr>
          <w:b/>
          <w:sz w:val="20"/>
          <w:lang w:eastAsia="en-GB"/>
        </w:rPr>
        <w:t>Connection</w:t>
      </w:r>
      <w:r w:rsidRPr="00752F8D">
        <w:rPr>
          <w:sz w:val="20"/>
          <w:lang w:eastAsia="en-GB"/>
        </w:rPr>
        <w:t xml:space="preserve"> to [and use of]]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and pursuant to the </w:t>
      </w:r>
      <w:r w:rsidR="00D9755E">
        <w:rPr>
          <w:b/>
          <w:sz w:val="20"/>
          <w:lang w:eastAsia="en-GB"/>
        </w:rPr>
        <w:t>ESO</w:t>
      </w:r>
      <w:r w:rsidR="00D9755E" w:rsidRPr="00752F8D">
        <w:rPr>
          <w:b/>
          <w:sz w:val="20"/>
          <w:lang w:eastAsia="en-GB"/>
        </w:rPr>
        <w:t xml:space="preserve"> </w:t>
      </w:r>
      <w:r w:rsidRPr="00752F8D">
        <w:rPr>
          <w:b/>
          <w:sz w:val="20"/>
          <w:lang w:eastAsia="en-GB"/>
        </w:rPr>
        <w:t>Licence The Company</w:t>
      </w:r>
      <w:r w:rsidRPr="00752F8D">
        <w:rPr>
          <w:sz w:val="20"/>
          <w:lang w:eastAsia="en-GB"/>
        </w:rPr>
        <w:t xml:space="preserve"> is required to offer terms in this respect.</w:t>
      </w:r>
    </w:p>
    <w:p w14:paraId="0E71FE7A" w14:textId="77777777" w:rsidR="00B37805" w:rsidRPr="00752F8D" w:rsidRDefault="00B37805" w:rsidP="00B37805">
      <w:pPr>
        <w:spacing w:after="120" w:line="360" w:lineRule="auto"/>
        <w:ind w:left="567" w:hanging="567"/>
        <w:rPr>
          <w:sz w:val="20"/>
          <w:lang w:eastAsia="en-GB"/>
        </w:rPr>
      </w:pPr>
      <w:r w:rsidRPr="00752F8D">
        <w:rPr>
          <w:sz w:val="20"/>
          <w:lang w:eastAsia="en-GB"/>
        </w:rPr>
        <w:t>(C)</w:t>
      </w:r>
      <w:r w:rsidRPr="00752F8D">
        <w:rPr>
          <w:sz w:val="20"/>
          <w:lang w:eastAsia="en-GB"/>
        </w:rPr>
        <w:tab/>
        <w:t xml:space="preserve">The </w:t>
      </w:r>
      <w:r w:rsidRPr="00752F8D">
        <w:rPr>
          <w:b/>
          <w:sz w:val="20"/>
          <w:lang w:eastAsia="en-GB"/>
        </w:rPr>
        <w:t>User</w:t>
      </w:r>
      <w:r w:rsidRPr="00752F8D">
        <w:rPr>
          <w:sz w:val="20"/>
          <w:lang w:eastAsia="en-GB"/>
        </w:rPr>
        <w:t xml:space="preserve"> has applied for connection [and use] in the capacity of a [ ] as set out in Paragraph 1.2.4 of the </w:t>
      </w:r>
      <w:r w:rsidRPr="00752F8D">
        <w:rPr>
          <w:b/>
          <w:sz w:val="20"/>
          <w:lang w:eastAsia="en-GB"/>
        </w:rPr>
        <w:t>CUSC</w:t>
      </w:r>
      <w:r w:rsidRPr="00752F8D">
        <w:rPr>
          <w:sz w:val="20"/>
          <w:lang w:eastAsia="en-GB"/>
        </w:rPr>
        <w:t>.</w:t>
      </w:r>
    </w:p>
    <w:p w14:paraId="463C53DB" w14:textId="77777777" w:rsidR="00B37805" w:rsidRPr="00752F8D" w:rsidRDefault="00B37805" w:rsidP="00B37805">
      <w:pPr>
        <w:spacing w:after="120" w:line="360" w:lineRule="auto"/>
        <w:ind w:left="567" w:hanging="567"/>
        <w:rPr>
          <w:sz w:val="20"/>
          <w:lang w:eastAsia="en-GB"/>
        </w:rPr>
      </w:pPr>
      <w:r w:rsidRPr="00752F8D">
        <w:rPr>
          <w:sz w:val="20"/>
          <w:lang w:eastAsia="en-GB"/>
        </w:rPr>
        <w:t>(D)</w:t>
      </w:r>
      <w:r w:rsidRPr="00752F8D">
        <w:rPr>
          <w:sz w:val="20"/>
          <w:lang w:eastAsia="en-GB"/>
        </w:rPr>
        <w:tab/>
      </w:r>
      <w:r w:rsidRPr="00752F8D">
        <w:rPr>
          <w:b/>
          <w:sz w:val="20"/>
          <w:lang w:eastAsia="en-GB"/>
        </w:rPr>
        <w:t>The Company</w:t>
      </w:r>
      <w:r w:rsidRPr="00752F8D">
        <w:rPr>
          <w:sz w:val="20"/>
          <w:lang w:eastAsia="en-GB"/>
        </w:rPr>
        <w:t xml:space="preserve"> and the </w:t>
      </w:r>
      <w:r w:rsidRPr="00752F8D">
        <w:rPr>
          <w:b/>
          <w:sz w:val="20"/>
          <w:lang w:eastAsia="en-GB"/>
        </w:rPr>
        <w:t>User</w:t>
      </w:r>
      <w:r w:rsidRPr="00752F8D">
        <w:rPr>
          <w:sz w:val="20"/>
          <w:lang w:eastAsia="en-GB"/>
        </w:rPr>
        <w:t xml:space="preserve"> are parties to the </w:t>
      </w:r>
      <w:r w:rsidRPr="00752F8D">
        <w:rPr>
          <w:b/>
          <w:sz w:val="20"/>
          <w:lang w:eastAsia="en-GB"/>
        </w:rPr>
        <w:t>CUSC Framework Agreement</w:t>
      </w:r>
      <w:r w:rsidRPr="00752F8D">
        <w:rPr>
          <w:sz w:val="20"/>
          <w:lang w:eastAsia="en-GB"/>
        </w:rPr>
        <w:t xml:space="preserve"> (being an agreement by which the </w:t>
      </w:r>
      <w:r w:rsidRPr="00752F8D">
        <w:rPr>
          <w:b/>
          <w:sz w:val="20"/>
          <w:lang w:eastAsia="en-GB"/>
        </w:rPr>
        <w:t>CUSC</w:t>
      </w:r>
      <w:r w:rsidRPr="00752F8D">
        <w:rPr>
          <w:sz w:val="20"/>
          <w:lang w:eastAsia="en-GB"/>
        </w:rPr>
        <w:t xml:space="preserve"> is made contractually binding between </w:t>
      </w:r>
      <w:r w:rsidRPr="00752F8D">
        <w:rPr>
          <w:b/>
          <w:sz w:val="20"/>
          <w:lang w:eastAsia="en-GB"/>
        </w:rPr>
        <w:t>CUSC Parties</w:t>
      </w:r>
      <w:r w:rsidRPr="00752F8D">
        <w:rPr>
          <w:sz w:val="20"/>
          <w:lang w:eastAsia="en-GB"/>
        </w:rPr>
        <w:t>).</w:t>
      </w:r>
    </w:p>
    <w:p w14:paraId="1369C19E" w14:textId="77777777" w:rsidR="00B37805" w:rsidRPr="00752F8D" w:rsidRDefault="00B37805" w:rsidP="00B37805">
      <w:pPr>
        <w:spacing w:after="120" w:line="360" w:lineRule="auto"/>
        <w:ind w:left="567" w:hanging="567"/>
        <w:rPr>
          <w:sz w:val="20"/>
          <w:lang w:eastAsia="en-GB"/>
        </w:rPr>
      </w:pPr>
      <w:r w:rsidRPr="00752F8D">
        <w:rPr>
          <w:sz w:val="20"/>
          <w:lang w:eastAsia="en-GB"/>
        </w:rPr>
        <w:t>(E)</w:t>
      </w:r>
      <w:r w:rsidRPr="00752F8D">
        <w:rPr>
          <w:sz w:val="20"/>
          <w:lang w:eastAsia="en-GB"/>
        </w:rPr>
        <w:tab/>
        <w:t xml:space="preserve">This </w:t>
      </w:r>
      <w:r w:rsidRPr="00752F8D">
        <w:rPr>
          <w:b/>
          <w:sz w:val="20"/>
          <w:lang w:eastAsia="en-GB"/>
        </w:rPr>
        <w:t>Bilateral Connection Agreement</w:t>
      </w:r>
      <w:r w:rsidRPr="00752F8D">
        <w:rPr>
          <w:sz w:val="20"/>
          <w:lang w:eastAsia="en-GB"/>
        </w:rPr>
        <w:t xml:space="preserve"> is entered into pursuant to the </w:t>
      </w:r>
      <w:r w:rsidRPr="00752F8D">
        <w:rPr>
          <w:b/>
          <w:sz w:val="20"/>
          <w:lang w:eastAsia="en-GB"/>
        </w:rPr>
        <w:t>CUSC</w:t>
      </w:r>
      <w:r w:rsidRPr="00752F8D">
        <w:rPr>
          <w:sz w:val="20"/>
          <w:lang w:eastAsia="en-GB"/>
        </w:rPr>
        <w:t xml:space="preserve"> and shall be read as being governed by it.</w:t>
      </w:r>
    </w:p>
    <w:p w14:paraId="5B3581B2" w14:textId="77777777" w:rsidR="00B37805" w:rsidRDefault="00B37805" w:rsidP="00B37805">
      <w:pPr>
        <w:spacing w:after="120" w:line="360" w:lineRule="auto"/>
        <w:ind w:left="567" w:hanging="567"/>
        <w:rPr>
          <w:sz w:val="20"/>
          <w:lang w:eastAsia="en-GB"/>
        </w:rPr>
      </w:pPr>
      <w:r w:rsidRPr="00752F8D">
        <w:rPr>
          <w:sz w:val="20"/>
          <w:lang w:eastAsia="en-GB"/>
        </w:rPr>
        <w:t>[(F)</w:t>
      </w:r>
      <w:r w:rsidRPr="00752F8D">
        <w:rPr>
          <w:sz w:val="20"/>
          <w:lang w:eastAsia="en-GB"/>
        </w:rPr>
        <w:tab/>
        <w:t xml:space="preserve">The parties are also on even date herewith entering into a </w:t>
      </w:r>
      <w:r w:rsidRPr="00752F8D">
        <w:rPr>
          <w:b/>
          <w:sz w:val="20"/>
          <w:lang w:eastAsia="en-GB"/>
        </w:rPr>
        <w:t>Construction Agreement</w:t>
      </w:r>
      <w:r w:rsidRPr="00752F8D">
        <w:rPr>
          <w:sz w:val="20"/>
          <w:lang w:eastAsia="en-GB"/>
        </w:rPr>
        <w:t>.]</w:t>
      </w:r>
    </w:p>
    <w:p w14:paraId="2EBD6574" w14:textId="77777777" w:rsidR="001F3E40" w:rsidRDefault="001F3E40" w:rsidP="001F3E40">
      <w:pPr>
        <w:ind w:left="720" w:hanging="720"/>
        <w:rPr>
          <w:ins w:id="3" w:author="Author"/>
          <w:sz w:val="20"/>
        </w:rPr>
      </w:pPr>
      <w:r w:rsidRPr="001F3E40">
        <w:rPr>
          <w:sz w:val="20"/>
        </w:rPr>
        <w:t>[(G)</w:t>
      </w:r>
      <w:r w:rsidRPr="001F3E40">
        <w:rPr>
          <w:sz w:val="20"/>
        </w:rPr>
        <w:tab/>
        <w:t xml:space="preserve">This </w:t>
      </w:r>
      <w:r w:rsidRPr="001F3E40">
        <w:rPr>
          <w:b/>
          <w:sz w:val="20"/>
        </w:rPr>
        <w:t>Bilateral Connection Agreement</w:t>
      </w:r>
      <w:r w:rsidRPr="001F3E40">
        <w:rPr>
          <w:sz w:val="20"/>
        </w:rPr>
        <w:t xml:space="preserve"> is entered into on the basis of the </w:t>
      </w:r>
      <w:r w:rsidRPr="001F3E40">
        <w:rPr>
          <w:b/>
          <w:sz w:val="20"/>
        </w:rPr>
        <w:t>Connect and Manage Arrangements</w:t>
      </w:r>
      <w:r w:rsidRPr="001F3E40">
        <w:rPr>
          <w:sz w:val="20"/>
        </w:rPr>
        <w:t xml:space="preserve">. </w:t>
      </w:r>
      <w:r w:rsidRPr="001F3E40">
        <w:rPr>
          <w:i/>
          <w:sz w:val="20"/>
        </w:rPr>
        <w:t>[Directly Connected power Station and Distribution System where associated with Connect and Manage Power Station</w:t>
      </w:r>
      <w:r>
        <w:rPr>
          <w:i/>
          <w:sz w:val="20"/>
        </w:rPr>
        <w:t>.</w:t>
      </w:r>
      <w:r w:rsidRPr="001F3E40">
        <w:rPr>
          <w:i/>
          <w:sz w:val="20"/>
        </w:rPr>
        <w:t>]</w:t>
      </w:r>
      <w:r w:rsidRPr="001F3E40">
        <w:rPr>
          <w:sz w:val="20"/>
        </w:rPr>
        <w:t xml:space="preserve"> ]</w:t>
      </w:r>
    </w:p>
    <w:p w14:paraId="6C892AC3" w14:textId="2C06170F" w:rsidR="00BA0FF8" w:rsidRDefault="008A3342" w:rsidP="008A3342">
      <w:pPr>
        <w:tabs>
          <w:tab w:val="left" w:pos="1820"/>
        </w:tabs>
        <w:ind w:left="720" w:hanging="720"/>
        <w:rPr>
          <w:ins w:id="4" w:author="Author"/>
          <w:sz w:val="20"/>
        </w:rPr>
      </w:pPr>
      <w:ins w:id="5" w:author="Author">
        <w:r>
          <w:rPr>
            <w:sz w:val="20"/>
          </w:rPr>
          <w:tab/>
        </w:r>
        <w:r>
          <w:rPr>
            <w:sz w:val="20"/>
          </w:rPr>
          <w:tab/>
        </w:r>
      </w:ins>
    </w:p>
    <w:p w14:paraId="5DB754FD" w14:textId="0AA79EBF" w:rsidR="00CA118B" w:rsidRPr="001F3E40" w:rsidRDefault="008A3342" w:rsidP="001F3E40">
      <w:pPr>
        <w:ind w:left="720" w:hanging="720"/>
        <w:rPr>
          <w:sz w:val="20"/>
        </w:rPr>
      </w:pPr>
      <w:ins w:id="6" w:author="Author">
        <w:r>
          <w:rPr>
            <w:sz w:val="20"/>
          </w:rPr>
          <w:t>[</w:t>
        </w:r>
        <w:r w:rsidR="00BA0FF8">
          <w:rPr>
            <w:sz w:val="20"/>
          </w:rPr>
          <w:t>(H)</w:t>
        </w:r>
        <w:r w:rsidR="00BA0FF8">
          <w:rPr>
            <w:sz w:val="20"/>
          </w:rPr>
          <w:tab/>
          <w:t>This is a [</w:t>
        </w:r>
        <w:r w:rsidR="00BA0FF8" w:rsidRPr="008A3342">
          <w:rPr>
            <w:b/>
            <w:bCs/>
            <w:sz w:val="20"/>
          </w:rPr>
          <w:t>Gate 1 Agreement</w:t>
        </w:r>
        <w:r w:rsidR="00BA0FF8">
          <w:rPr>
            <w:sz w:val="20"/>
          </w:rPr>
          <w:t>][</w:t>
        </w:r>
        <w:r w:rsidR="00BA0FF8" w:rsidRPr="008A3342">
          <w:rPr>
            <w:b/>
            <w:bCs/>
            <w:sz w:val="20"/>
          </w:rPr>
          <w:t>Gate 2 Agreement</w:t>
        </w:r>
        <w:r w:rsidR="00BA0FF8">
          <w:rPr>
            <w:sz w:val="20"/>
          </w:rPr>
          <w:t>].</w:t>
        </w:r>
        <w:r>
          <w:rPr>
            <w:sz w:val="20"/>
          </w:rPr>
          <w:t>]</w:t>
        </w:r>
      </w:ins>
    </w:p>
    <w:p w14:paraId="32E9DA2C" w14:textId="77777777" w:rsidR="001F3E40" w:rsidRPr="00752F8D" w:rsidRDefault="001F3E40" w:rsidP="00B37805">
      <w:pPr>
        <w:spacing w:after="120" w:line="360" w:lineRule="auto"/>
        <w:ind w:left="567" w:hanging="567"/>
        <w:rPr>
          <w:sz w:val="20"/>
          <w:lang w:eastAsia="en-GB"/>
        </w:rPr>
      </w:pPr>
    </w:p>
    <w:p w14:paraId="5063AB51" w14:textId="77777777" w:rsidR="00B37805" w:rsidRPr="00752F8D" w:rsidRDefault="00B37805" w:rsidP="00B37805">
      <w:pPr>
        <w:spacing w:after="120" w:line="360" w:lineRule="auto"/>
        <w:rPr>
          <w:sz w:val="20"/>
          <w:lang w:eastAsia="en-GB"/>
        </w:rPr>
      </w:pPr>
      <w:r w:rsidRPr="00752F8D">
        <w:rPr>
          <w:b/>
          <w:sz w:val="20"/>
          <w:lang w:eastAsia="en-GB"/>
        </w:rPr>
        <w:t>NOW IT IS HEREBY AGREED</w:t>
      </w:r>
      <w:r w:rsidRPr="00752F8D">
        <w:rPr>
          <w:sz w:val="20"/>
          <w:lang w:eastAsia="en-GB"/>
        </w:rPr>
        <w:t xml:space="preserve"> as follows:</w:t>
      </w:r>
    </w:p>
    <w:p w14:paraId="1AB01A65" w14:textId="63DDDB30" w:rsidR="00B37805" w:rsidRPr="0035270C" w:rsidRDefault="00B37805">
      <w:pPr>
        <w:pStyle w:val="ListParagraph"/>
        <w:numPr>
          <w:ilvl w:val="1"/>
          <w:numId w:val="6"/>
        </w:numPr>
        <w:spacing w:after="120" w:line="360" w:lineRule="auto"/>
        <w:rPr>
          <w:b/>
          <w:sz w:val="20"/>
          <w:lang w:eastAsia="en-GB"/>
        </w:rPr>
        <w:pPrChange w:id="7" w:author="Author">
          <w:pPr>
            <w:spacing w:after="120" w:line="360" w:lineRule="auto"/>
            <w:ind w:left="567" w:hanging="567"/>
          </w:pPr>
        </w:pPrChange>
      </w:pPr>
      <w:del w:id="8" w:author="Author">
        <w:r w:rsidRPr="0035270C" w:rsidDel="002A7B93">
          <w:rPr>
            <w:b/>
            <w:sz w:val="20"/>
            <w:lang w:eastAsia="en-GB"/>
          </w:rPr>
          <w:delText>1.</w:delText>
        </w:r>
      </w:del>
      <w:ins w:id="9" w:author="Author">
        <w:del w:id="10" w:author="Author">
          <w:r w:rsidR="009B03FC" w:rsidRPr="0035270C" w:rsidDel="002A7B93">
            <w:rPr>
              <w:b/>
              <w:sz w:val="20"/>
              <w:lang w:eastAsia="en-GB"/>
            </w:rPr>
            <w:delText>1</w:delText>
          </w:r>
        </w:del>
      </w:ins>
      <w:del w:id="11" w:author="Author">
        <w:r w:rsidRPr="0035270C" w:rsidDel="002A7B93">
          <w:rPr>
            <w:b/>
            <w:sz w:val="20"/>
            <w:lang w:eastAsia="en-GB"/>
          </w:rPr>
          <w:tab/>
        </w:r>
      </w:del>
      <w:r w:rsidRPr="0035270C">
        <w:rPr>
          <w:b/>
          <w:sz w:val="20"/>
          <w:lang w:eastAsia="en-GB"/>
        </w:rPr>
        <w:t>DEFINITIONS, INTERPRETATION AND CONSTRUCTION</w:t>
      </w:r>
    </w:p>
    <w:p w14:paraId="70F1519B" w14:textId="41DE8E0F" w:rsidR="00B37805" w:rsidRPr="00752F8D" w:rsidRDefault="00B37805" w:rsidP="00B37805">
      <w:pPr>
        <w:spacing w:after="120" w:line="360" w:lineRule="auto"/>
        <w:ind w:left="567"/>
        <w:rPr>
          <w:sz w:val="20"/>
          <w:lang w:eastAsia="en-GB"/>
        </w:rPr>
      </w:pPr>
      <w:r w:rsidRPr="00752F8D">
        <w:rPr>
          <w:sz w:val="20"/>
          <w:lang w:eastAsia="en-GB"/>
        </w:rPr>
        <w:t xml:space="preserve">Unless the subject matter or context otherwise requires or is inconsistent therewith, terms and expressions defined in Section 11 of the </w:t>
      </w:r>
      <w:r w:rsidRPr="00752F8D">
        <w:rPr>
          <w:b/>
          <w:sz w:val="20"/>
          <w:lang w:eastAsia="en-GB"/>
        </w:rPr>
        <w:t>CUSC</w:t>
      </w:r>
      <w:r w:rsidRPr="00752F8D">
        <w:rPr>
          <w:sz w:val="20"/>
          <w:lang w:eastAsia="en-GB"/>
        </w:rPr>
        <w:t xml:space="preserve"> </w:t>
      </w:r>
      <w:ins w:id="12" w:author="Author">
        <w:r w:rsidR="0047046C">
          <w:rPr>
            <w:sz w:val="20"/>
            <w:lang w:eastAsia="en-GB"/>
          </w:rPr>
          <w:t>[</w:t>
        </w:r>
        <w:r w:rsidR="008A3342">
          <w:rPr>
            <w:sz w:val="20"/>
            <w:lang w:eastAsia="en-GB"/>
          </w:rPr>
          <w:t>and th</w:t>
        </w:r>
        <w:r w:rsidR="0047046C">
          <w:rPr>
            <w:sz w:val="20"/>
            <w:lang w:eastAsia="en-GB"/>
          </w:rPr>
          <w:t xml:space="preserve">e </w:t>
        </w:r>
        <w:r w:rsidR="0047046C" w:rsidRPr="0047046C">
          <w:rPr>
            <w:b/>
            <w:bCs/>
            <w:sz w:val="20"/>
            <w:lang w:eastAsia="en-GB"/>
          </w:rPr>
          <w:t>Construction Agreement</w:t>
        </w:r>
        <w:r w:rsidR="0047046C">
          <w:rPr>
            <w:sz w:val="20"/>
            <w:lang w:eastAsia="en-GB"/>
          </w:rPr>
          <w:t xml:space="preserve">] </w:t>
        </w:r>
      </w:ins>
      <w:r w:rsidRPr="00752F8D">
        <w:rPr>
          <w:sz w:val="20"/>
          <w:lang w:eastAsia="en-GB"/>
        </w:rPr>
        <w:t xml:space="preserve">have the same meanings, interpretations or constructions in this </w:t>
      </w:r>
      <w:r w:rsidRPr="00752F8D">
        <w:rPr>
          <w:b/>
          <w:sz w:val="20"/>
          <w:lang w:eastAsia="en-GB"/>
        </w:rPr>
        <w:t>Bilateral Connection Agreement</w:t>
      </w:r>
      <w:r w:rsidRPr="00752F8D">
        <w:rPr>
          <w:sz w:val="20"/>
          <w:lang w:eastAsia="en-GB"/>
        </w:rPr>
        <w:t xml:space="preserve"> [and the following terms and expressions shall have the meaning set out </w:t>
      </w:r>
      <w:proofErr w:type="gramStart"/>
      <w:r w:rsidRPr="00752F8D">
        <w:rPr>
          <w:sz w:val="20"/>
          <w:lang w:eastAsia="en-GB"/>
        </w:rPr>
        <w:t>below:-</w:t>
      </w:r>
      <w:proofErr w:type="gramEnd"/>
    </w:p>
    <w:p w14:paraId="74D49AFF" w14:textId="77777777" w:rsidR="00B37805" w:rsidRPr="00752F8D" w:rsidRDefault="00B37805" w:rsidP="00B37805">
      <w:pPr>
        <w:spacing w:after="120" w:line="360" w:lineRule="auto"/>
        <w:ind w:left="567"/>
        <w:rPr>
          <w:sz w:val="20"/>
          <w:lang w:eastAsia="en-GB"/>
        </w:rPr>
      </w:pPr>
      <w:r w:rsidRPr="00752F8D">
        <w:rPr>
          <w:b/>
          <w:sz w:val="20"/>
          <w:lang w:eastAsia="en-GB"/>
        </w:rPr>
        <w:t>“Construction Agreement"</w:t>
      </w:r>
      <w:r w:rsidRPr="00752F8D">
        <w:rPr>
          <w:sz w:val="20"/>
          <w:lang w:eastAsia="en-GB"/>
        </w:rPr>
        <w:t xml:space="preserve"> the agreement made between the parties of even date herewith for the carrying out of construction </w:t>
      </w:r>
      <w:proofErr w:type="gramStart"/>
      <w:r w:rsidRPr="00752F8D">
        <w:rPr>
          <w:sz w:val="20"/>
          <w:lang w:eastAsia="en-GB"/>
        </w:rPr>
        <w:t>works;</w:t>
      </w:r>
      <w:proofErr w:type="gramEnd"/>
    </w:p>
    <w:p w14:paraId="1B4B13DD" w14:textId="77777777" w:rsidR="00B37805" w:rsidRPr="00752F8D" w:rsidRDefault="00B37805" w:rsidP="00B37805">
      <w:pPr>
        <w:spacing w:after="120" w:line="360" w:lineRule="auto"/>
        <w:ind w:left="567"/>
        <w:rPr>
          <w:sz w:val="20"/>
          <w:lang w:eastAsia="en-GB"/>
        </w:rPr>
      </w:pPr>
      <w:r w:rsidRPr="00752F8D">
        <w:rPr>
          <w:b/>
          <w:sz w:val="20"/>
          <w:lang w:eastAsia="en-GB"/>
        </w:rPr>
        <w:t>"Charging Date"</w:t>
      </w:r>
      <w:r w:rsidRPr="00752F8D">
        <w:rPr>
          <w:sz w:val="20"/>
          <w:lang w:eastAsia="en-GB"/>
        </w:rPr>
        <w:t xml:space="preserve"> as defined in the </w:t>
      </w:r>
      <w:r w:rsidRPr="00752F8D">
        <w:rPr>
          <w:b/>
          <w:sz w:val="20"/>
          <w:lang w:eastAsia="en-GB"/>
        </w:rPr>
        <w:t xml:space="preserve">Construction </w:t>
      </w:r>
      <w:proofErr w:type="gramStart"/>
      <w:r w:rsidRPr="00752F8D">
        <w:rPr>
          <w:b/>
          <w:sz w:val="20"/>
          <w:lang w:eastAsia="en-GB"/>
        </w:rPr>
        <w:t>Agreement</w:t>
      </w:r>
      <w:r w:rsidR="009B23C6" w:rsidRPr="009B23C6">
        <w:rPr>
          <w:sz w:val="20"/>
          <w:lang w:eastAsia="en-GB"/>
        </w:rPr>
        <w:t>;</w:t>
      </w:r>
      <w:proofErr w:type="gramEnd"/>
    </w:p>
    <w:p w14:paraId="2A45B611"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 xml:space="preserve">” [insert detailed description of circuit(s) affected by the </w:t>
      </w:r>
      <w:r w:rsidRPr="00E559B5">
        <w:rPr>
          <w:b/>
          <w:sz w:val="20"/>
          <w:lang w:eastAsia="en-GB"/>
        </w:rPr>
        <w:t>Design Variation</w:t>
      </w:r>
      <w:r w:rsidRPr="00E559B5">
        <w:rPr>
          <w:sz w:val="20"/>
          <w:lang w:eastAsia="en-GB"/>
        </w:rPr>
        <w:t xml:space="preserve">]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DD4835" w:rsidRPr="00E559B5">
        <w:rPr>
          <w:i/>
          <w:sz w:val="20"/>
          <w:lang w:eastAsia="en-GB"/>
        </w:rPr>
        <w:t>or</w:t>
      </w:r>
      <w:r w:rsidR="00DD4835">
        <w:rPr>
          <w:b/>
          <w:i/>
          <w:sz w:val="20"/>
          <w:lang w:eastAsia="en-GB"/>
        </w:rPr>
        <w:t xml:space="preserve"> Offshore </w:t>
      </w:r>
      <w:r w:rsidR="00D133B1">
        <w:rPr>
          <w:b/>
          <w:i/>
          <w:sz w:val="20"/>
          <w:lang w:eastAsia="en-GB"/>
        </w:rPr>
        <w:t>Standard Design</w:t>
      </w:r>
      <w:r w:rsidR="00DD4835"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r w:rsidRPr="00E559B5">
        <w:rPr>
          <w:sz w:val="20"/>
          <w:lang w:eastAsia="en-GB"/>
        </w:rPr>
        <w:t>;]</w:t>
      </w:r>
    </w:p>
    <w:p w14:paraId="4F66672B" w14:textId="77777777" w:rsidR="00730F72" w:rsidRPr="00E559B5" w:rsidRDefault="00730F72" w:rsidP="00730F72">
      <w:pPr>
        <w:spacing w:after="120" w:line="360" w:lineRule="auto"/>
        <w:ind w:left="567"/>
        <w:rPr>
          <w:sz w:val="20"/>
          <w:lang w:eastAsia="en-GB"/>
        </w:rPr>
      </w:pPr>
      <w:r w:rsidRPr="00E559B5">
        <w:rPr>
          <w:sz w:val="20"/>
          <w:lang w:eastAsia="en-GB"/>
        </w:rPr>
        <w:t>[“</w:t>
      </w:r>
      <w:r>
        <w:rPr>
          <w:b/>
          <w:sz w:val="20"/>
          <w:lang w:eastAsia="en-GB"/>
        </w:rPr>
        <w:t>ET Conditions</w:t>
      </w:r>
      <w:r w:rsidRPr="00E559B5">
        <w:rPr>
          <w:sz w:val="20"/>
          <w:lang w:eastAsia="en-GB"/>
        </w:rPr>
        <w:t xml:space="preserve">” </w:t>
      </w:r>
      <w:r w:rsidR="000A5720">
        <w:rPr>
          <w:sz w:val="20"/>
          <w:lang w:eastAsia="en-GB"/>
        </w:rPr>
        <w:t xml:space="preserve">any reduction in the </w:t>
      </w:r>
      <w:r w:rsidR="000A5720" w:rsidRPr="000A5720">
        <w:rPr>
          <w:b/>
          <w:sz w:val="20"/>
          <w:lang w:eastAsia="en-GB"/>
        </w:rPr>
        <w:t>Maximum Export Capacity</w:t>
      </w:r>
      <w:r w:rsidR="000A5720">
        <w:rPr>
          <w:sz w:val="20"/>
          <w:lang w:eastAsia="en-GB"/>
        </w:rPr>
        <w:t xml:space="preserve"> and/or </w:t>
      </w:r>
      <w:r w:rsidR="000A5720" w:rsidRPr="000A5720">
        <w:rPr>
          <w:b/>
          <w:sz w:val="20"/>
          <w:lang w:eastAsia="en-GB"/>
        </w:rPr>
        <w:t>Maximum Import Capacity</w:t>
      </w:r>
      <w:r w:rsidR="000A5720">
        <w:rPr>
          <w:sz w:val="20"/>
          <w:lang w:eastAsia="en-GB"/>
        </w:rPr>
        <w:t xml:space="preserve"> or </w:t>
      </w:r>
      <w:r w:rsidR="0065206C">
        <w:rPr>
          <w:sz w:val="20"/>
          <w:lang w:eastAsia="en-GB"/>
        </w:rPr>
        <w:t>d</w:t>
      </w:r>
      <w:r w:rsidR="000A5720" w:rsidRPr="0065206C">
        <w:rPr>
          <w:sz w:val="20"/>
          <w:lang w:eastAsia="en-GB"/>
        </w:rPr>
        <w:t xml:space="preserve">isconnection </w:t>
      </w:r>
      <w:r w:rsidR="000A5720">
        <w:rPr>
          <w:sz w:val="20"/>
          <w:lang w:eastAsia="en-GB"/>
        </w:rPr>
        <w:t xml:space="preserve">or </w:t>
      </w:r>
      <w:proofErr w:type="spellStart"/>
      <w:r w:rsidR="0065206C">
        <w:rPr>
          <w:sz w:val="20"/>
          <w:lang w:eastAsia="en-GB"/>
        </w:rPr>
        <w:t>d</w:t>
      </w:r>
      <w:r w:rsidR="000A5720" w:rsidRPr="0065206C">
        <w:rPr>
          <w:sz w:val="20"/>
          <w:lang w:eastAsia="en-GB"/>
        </w:rPr>
        <w:t>eenergisation</w:t>
      </w:r>
      <w:proofErr w:type="spellEnd"/>
      <w:r w:rsidR="000A5720">
        <w:rPr>
          <w:sz w:val="20"/>
          <w:lang w:eastAsia="en-GB"/>
        </w:rPr>
        <w:t xml:space="preserve"> of the </w:t>
      </w:r>
      <w:r w:rsidR="000A5720">
        <w:rPr>
          <w:b/>
          <w:sz w:val="20"/>
          <w:lang w:eastAsia="en-GB"/>
        </w:rPr>
        <w:t>Offshore Transmission Sys</w:t>
      </w:r>
      <w:r w:rsidR="000A5720" w:rsidRPr="000A5720">
        <w:rPr>
          <w:b/>
          <w:sz w:val="20"/>
          <w:lang w:eastAsia="en-GB"/>
        </w:rPr>
        <w:t>tem</w:t>
      </w:r>
      <w:r w:rsidR="000A5720">
        <w:rPr>
          <w:sz w:val="20"/>
          <w:lang w:eastAsia="en-GB"/>
        </w:rPr>
        <w:t xml:space="preserve"> at the </w:t>
      </w:r>
      <w:r w:rsidR="000A5720" w:rsidRPr="000A5720">
        <w:rPr>
          <w:b/>
          <w:sz w:val="20"/>
          <w:lang w:eastAsia="en-GB"/>
        </w:rPr>
        <w:t>ET Interface Point</w:t>
      </w:r>
      <w:r w:rsidR="00A930ED">
        <w:rPr>
          <w:sz w:val="20"/>
          <w:lang w:eastAsia="en-GB"/>
        </w:rPr>
        <w:t>;</w:t>
      </w:r>
      <w:r w:rsidR="000A5720">
        <w:rPr>
          <w:sz w:val="20"/>
          <w:lang w:eastAsia="en-GB"/>
        </w:rPr>
        <w:t>]</w:t>
      </w:r>
      <w:r w:rsidRPr="00E559B5">
        <w:rPr>
          <w:sz w:val="20"/>
          <w:lang w:eastAsia="en-GB"/>
        </w:rPr>
        <w:t xml:space="preserve"> </w:t>
      </w:r>
      <w:r w:rsidRPr="00E559B5">
        <w:rPr>
          <w:i/>
          <w:sz w:val="20"/>
          <w:lang w:eastAsia="en-GB"/>
        </w:rPr>
        <w:t xml:space="preserve">(power station </w:t>
      </w:r>
      <w:r w:rsidR="000A5720">
        <w:rPr>
          <w:i/>
          <w:sz w:val="20"/>
          <w:lang w:eastAsia="en-GB"/>
        </w:rPr>
        <w:t xml:space="preserve">connected via </w:t>
      </w:r>
      <w:r w:rsidR="000A5720">
        <w:rPr>
          <w:b/>
          <w:i/>
          <w:sz w:val="20"/>
          <w:lang w:eastAsia="en-GB"/>
        </w:rPr>
        <w:t>ET Offshore Transmission System</w:t>
      </w:r>
      <w:r w:rsidRPr="00E559B5">
        <w:rPr>
          <w:b/>
          <w:i/>
          <w:sz w:val="20"/>
          <w:lang w:eastAsia="en-GB"/>
        </w:rPr>
        <w:t xml:space="preserve"> </w:t>
      </w:r>
      <w:r w:rsidRPr="00E559B5">
        <w:rPr>
          <w:i/>
          <w:sz w:val="20"/>
          <w:lang w:eastAsia="en-GB"/>
        </w:rPr>
        <w:t>only)</w:t>
      </w:r>
      <w:r w:rsidRPr="00E559B5">
        <w:rPr>
          <w:sz w:val="20"/>
          <w:lang w:eastAsia="en-GB"/>
        </w:rPr>
        <w:t>]</w:t>
      </w:r>
    </w:p>
    <w:p w14:paraId="2690B0EB" w14:textId="77777777" w:rsidR="00730F72" w:rsidRDefault="00730F72" w:rsidP="00730F72">
      <w:pPr>
        <w:spacing w:after="120" w:line="360" w:lineRule="auto"/>
        <w:ind w:left="567"/>
        <w:rPr>
          <w:sz w:val="20"/>
          <w:lang w:eastAsia="en-GB"/>
        </w:rPr>
      </w:pPr>
      <w:r w:rsidRPr="00E559B5">
        <w:rPr>
          <w:sz w:val="20"/>
          <w:lang w:eastAsia="en-GB"/>
        </w:rPr>
        <w:t>[“</w:t>
      </w:r>
      <w:r>
        <w:rPr>
          <w:b/>
          <w:sz w:val="20"/>
          <w:lang w:eastAsia="en-GB"/>
        </w:rPr>
        <w:t>ET Condition</w:t>
      </w:r>
      <w:r w:rsidRPr="00E559B5">
        <w:rPr>
          <w:b/>
          <w:sz w:val="20"/>
          <w:lang w:eastAsia="en-GB"/>
        </w:rPr>
        <w:t xml:space="preserve"> Period</w:t>
      </w:r>
      <w:r w:rsidRPr="00E559B5">
        <w:rPr>
          <w:sz w:val="20"/>
          <w:lang w:eastAsia="en-GB"/>
        </w:rPr>
        <w:t xml:space="preserve">” the period of time during which the </w:t>
      </w:r>
      <w:r>
        <w:rPr>
          <w:b/>
          <w:sz w:val="20"/>
          <w:lang w:eastAsia="en-GB"/>
        </w:rPr>
        <w:t xml:space="preserve">ET </w:t>
      </w:r>
      <w:r w:rsidRPr="00E559B5">
        <w:rPr>
          <w:b/>
          <w:sz w:val="20"/>
          <w:lang w:eastAsia="en-GB"/>
        </w:rPr>
        <w:t>Conditions</w:t>
      </w:r>
      <w:r w:rsidRPr="00E559B5">
        <w:rPr>
          <w:sz w:val="20"/>
          <w:lang w:eastAsia="en-GB"/>
        </w:rPr>
        <w:t xml:space="preserve"> apply;</w:t>
      </w:r>
      <w:r w:rsidR="0065206C">
        <w:rPr>
          <w:sz w:val="20"/>
          <w:lang w:eastAsia="en-GB"/>
        </w:rPr>
        <w:t>]</w:t>
      </w:r>
      <w:r w:rsidRPr="00E559B5">
        <w:rPr>
          <w:sz w:val="20"/>
          <w:lang w:eastAsia="en-GB"/>
        </w:rPr>
        <w:t xml:space="preserve"> </w:t>
      </w:r>
      <w:r w:rsidRPr="00E559B5">
        <w:rPr>
          <w:i/>
          <w:sz w:val="20"/>
          <w:lang w:eastAsia="en-GB"/>
        </w:rPr>
        <w:t xml:space="preserve">(power station </w:t>
      </w:r>
      <w:r>
        <w:rPr>
          <w:i/>
          <w:sz w:val="20"/>
          <w:lang w:eastAsia="en-GB"/>
        </w:rPr>
        <w:t xml:space="preserve">connected via </w:t>
      </w:r>
      <w:r w:rsidR="00D25697">
        <w:rPr>
          <w:b/>
          <w:i/>
          <w:sz w:val="20"/>
          <w:lang w:eastAsia="en-GB"/>
        </w:rPr>
        <w:t>ET Offshore T</w:t>
      </w:r>
      <w:r w:rsidRPr="00730F72">
        <w:rPr>
          <w:b/>
          <w:i/>
          <w:sz w:val="20"/>
          <w:lang w:eastAsia="en-GB"/>
        </w:rPr>
        <w:t>ransmission System</w:t>
      </w:r>
      <w:r w:rsidRPr="00E559B5">
        <w:rPr>
          <w:b/>
          <w:i/>
          <w:sz w:val="20"/>
          <w:lang w:eastAsia="en-GB"/>
        </w:rPr>
        <w:t xml:space="preserve"> </w:t>
      </w:r>
      <w:r w:rsidRPr="00E559B5">
        <w:rPr>
          <w:i/>
          <w:sz w:val="20"/>
          <w:lang w:eastAsia="en-GB"/>
        </w:rPr>
        <w:t>only)</w:t>
      </w:r>
    </w:p>
    <w:p w14:paraId="17DFE81D" w14:textId="77777777" w:rsidR="00A930ED" w:rsidRDefault="00A930ED" w:rsidP="00A930ED">
      <w:pPr>
        <w:spacing w:after="120" w:line="360" w:lineRule="auto"/>
        <w:ind w:left="567"/>
        <w:rPr>
          <w:i/>
          <w:sz w:val="20"/>
          <w:lang w:eastAsia="en-GB"/>
        </w:rPr>
      </w:pPr>
      <w:r>
        <w:rPr>
          <w:sz w:val="20"/>
          <w:lang w:eastAsia="en-GB"/>
        </w:rPr>
        <w:t>[“</w:t>
      </w:r>
      <w:r w:rsidRPr="00A930ED">
        <w:rPr>
          <w:b/>
          <w:sz w:val="20"/>
          <w:lang w:eastAsia="en-GB"/>
        </w:rPr>
        <w:t>ET Interface Point</w:t>
      </w:r>
      <w:r>
        <w:rPr>
          <w:sz w:val="20"/>
          <w:lang w:eastAsia="en-GB"/>
        </w:rPr>
        <w:t>” means [</w:t>
      </w:r>
      <w:r w:rsidRPr="00A930ED">
        <w:rPr>
          <w:i/>
          <w:sz w:val="20"/>
          <w:lang w:eastAsia="en-GB"/>
        </w:rPr>
        <w:t>insert details</w:t>
      </w:r>
      <w:r>
        <w:rPr>
          <w:sz w:val="20"/>
          <w:lang w:eastAsia="en-GB"/>
        </w:rPr>
        <w:t xml:space="preserve">];] </w:t>
      </w:r>
      <w:r w:rsidRPr="00E559B5">
        <w:rPr>
          <w:i/>
          <w:sz w:val="20"/>
          <w:lang w:eastAsia="en-GB"/>
        </w:rPr>
        <w:t xml:space="preserve">(power station </w:t>
      </w:r>
      <w:r>
        <w:rPr>
          <w:i/>
          <w:sz w:val="20"/>
          <w:lang w:eastAsia="en-GB"/>
        </w:rPr>
        <w:t xml:space="preserve">connected via </w:t>
      </w:r>
      <w:r w:rsidR="00D25697">
        <w:rPr>
          <w:b/>
          <w:i/>
          <w:sz w:val="20"/>
          <w:lang w:eastAsia="en-GB"/>
        </w:rPr>
        <w:t>ET Offshore T</w:t>
      </w:r>
      <w:r w:rsidRPr="00730F72">
        <w:rPr>
          <w:b/>
          <w:i/>
          <w:sz w:val="20"/>
          <w:lang w:eastAsia="en-GB"/>
        </w:rPr>
        <w:t>ransmission System</w:t>
      </w:r>
      <w:r w:rsidRPr="00E559B5">
        <w:rPr>
          <w:b/>
          <w:i/>
          <w:sz w:val="20"/>
          <w:lang w:eastAsia="en-GB"/>
        </w:rPr>
        <w:t xml:space="preserve"> </w:t>
      </w:r>
      <w:r w:rsidRPr="00E559B5">
        <w:rPr>
          <w:i/>
          <w:sz w:val="20"/>
          <w:lang w:eastAsia="en-GB"/>
        </w:rPr>
        <w:t>only)</w:t>
      </w:r>
    </w:p>
    <w:p w14:paraId="03D8519E" w14:textId="77777777" w:rsidR="006D188F" w:rsidRPr="003020FE" w:rsidRDefault="006D188F" w:rsidP="00A901D4">
      <w:pPr>
        <w:tabs>
          <w:tab w:val="left" w:pos="600"/>
        </w:tabs>
        <w:spacing w:after="120" w:line="360" w:lineRule="auto"/>
        <w:ind w:left="567"/>
        <w:rPr>
          <w:sz w:val="20"/>
        </w:rPr>
      </w:pPr>
      <w:r>
        <w:rPr>
          <w:i/>
          <w:sz w:val="20"/>
          <w:lang w:eastAsia="en-GB"/>
        </w:rPr>
        <w:tab/>
      </w:r>
      <w:r w:rsidRPr="006D188F">
        <w:rPr>
          <w:sz w:val="20"/>
          <w:lang w:eastAsia="en-GB"/>
        </w:rPr>
        <w:t>“</w:t>
      </w:r>
      <w:r w:rsidRPr="006D188F">
        <w:rPr>
          <w:b/>
          <w:sz w:val="20"/>
          <w:lang w:eastAsia="en-GB"/>
        </w:rPr>
        <w:t>GIS Assets</w:t>
      </w:r>
      <w:r w:rsidRPr="006D188F">
        <w:rPr>
          <w:sz w:val="20"/>
          <w:lang w:eastAsia="en-GB"/>
        </w:rPr>
        <w:t xml:space="preserve">” </w:t>
      </w:r>
      <w:r w:rsidRPr="003020FE">
        <w:rPr>
          <w:sz w:val="20"/>
        </w:rPr>
        <w:t xml:space="preserve">the assets between the electrical boundary and the point within the </w:t>
      </w:r>
      <w:r w:rsidRPr="003020FE">
        <w:rPr>
          <w:b/>
          <w:sz w:val="20"/>
        </w:rPr>
        <w:t>Gas</w:t>
      </w:r>
      <w:r w:rsidR="00A901D4" w:rsidRPr="003020FE">
        <w:rPr>
          <w:b/>
          <w:sz w:val="20"/>
        </w:rPr>
        <w:t xml:space="preserve"> </w:t>
      </w:r>
      <w:r w:rsidRPr="003020FE">
        <w:rPr>
          <w:b/>
          <w:sz w:val="20"/>
        </w:rPr>
        <w:t>Insulated Switchgear</w:t>
      </w:r>
      <w:r w:rsidRPr="003020FE">
        <w:rPr>
          <w:sz w:val="20"/>
        </w:rPr>
        <w:t xml:space="preserve"> where the busbar connects to the </w:t>
      </w:r>
      <w:r w:rsidRPr="003020FE">
        <w:rPr>
          <w:b/>
          <w:sz w:val="20"/>
        </w:rPr>
        <w:t>Transmission</w:t>
      </w:r>
      <w:r w:rsidRPr="003020FE">
        <w:rPr>
          <w:sz w:val="20"/>
        </w:rPr>
        <w:t xml:space="preserve"> circuit which connects the </w:t>
      </w:r>
      <w:r w:rsidRPr="003020FE">
        <w:rPr>
          <w:b/>
          <w:sz w:val="20"/>
        </w:rPr>
        <w:t xml:space="preserve">User </w:t>
      </w:r>
      <w:r w:rsidRPr="003020FE">
        <w:rPr>
          <w:sz w:val="20"/>
        </w:rPr>
        <w:t xml:space="preserve">to the </w:t>
      </w:r>
      <w:r w:rsidRPr="003020FE">
        <w:rPr>
          <w:b/>
          <w:sz w:val="20"/>
        </w:rPr>
        <w:t xml:space="preserve">National Electricity Transmission </w:t>
      </w:r>
      <w:proofErr w:type="gramStart"/>
      <w:r w:rsidRPr="003020FE">
        <w:rPr>
          <w:b/>
          <w:sz w:val="20"/>
        </w:rPr>
        <w:t>System</w:t>
      </w:r>
      <w:r w:rsidRPr="003020FE">
        <w:rPr>
          <w:sz w:val="20"/>
        </w:rPr>
        <w:t>;</w:t>
      </w:r>
      <w:proofErr w:type="gramEnd"/>
    </w:p>
    <w:p w14:paraId="1CBFCCE7" w14:textId="77777777" w:rsidR="006D188F" w:rsidRPr="003020FE" w:rsidRDefault="006D188F" w:rsidP="006D188F">
      <w:pPr>
        <w:spacing w:after="120" w:line="360" w:lineRule="auto"/>
        <w:ind w:left="567"/>
        <w:rPr>
          <w:sz w:val="20"/>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05247DBB" w14:textId="77777777" w:rsidR="006D188F" w:rsidRPr="003020FE" w:rsidRDefault="006D188F" w:rsidP="006D188F">
      <w:pPr>
        <w:spacing w:after="120" w:line="360" w:lineRule="auto"/>
        <w:ind w:left="600"/>
        <w:rPr>
          <w:sz w:val="20"/>
        </w:rPr>
      </w:pPr>
      <w:r w:rsidRPr="006D188F">
        <w:rPr>
          <w:b/>
          <w:sz w:val="20"/>
          <w:lang w:eastAsia="en-GB"/>
        </w:rPr>
        <w:t>“GIS Asset Outage”</w:t>
      </w:r>
      <w:r w:rsidRPr="006D188F">
        <w:rPr>
          <w:color w:val="FF0000"/>
          <w:sz w:val="20"/>
        </w:rPr>
        <w:t xml:space="preserve"> </w:t>
      </w:r>
      <w:r w:rsidRPr="003020FE">
        <w:rPr>
          <w:sz w:val="20"/>
        </w:rPr>
        <w:t>the unavailability of the</w:t>
      </w:r>
      <w:r w:rsidRPr="003020FE">
        <w:rPr>
          <w:b/>
          <w:sz w:val="20"/>
        </w:rPr>
        <w:t xml:space="preserve"> GIS Assets </w:t>
      </w:r>
      <w:r w:rsidRPr="003020FE">
        <w:rPr>
          <w:sz w:val="20"/>
        </w:rPr>
        <w:t xml:space="preserve">as a result of: </w:t>
      </w:r>
    </w:p>
    <w:p w14:paraId="63F8312B" w14:textId="77777777" w:rsidR="006D188F" w:rsidRPr="003020FE" w:rsidRDefault="006D188F" w:rsidP="006D188F">
      <w:pPr>
        <w:spacing w:after="120" w:line="360" w:lineRule="auto"/>
        <w:ind w:firstLine="600"/>
        <w:rPr>
          <w:sz w:val="20"/>
        </w:rPr>
      </w:pPr>
      <w:r w:rsidRPr="003020FE">
        <w:rPr>
          <w:sz w:val="20"/>
        </w:rPr>
        <w:t xml:space="preserve">(a) a planned or unplanned incident occurring directly on the </w:t>
      </w:r>
      <w:r w:rsidRPr="003020FE">
        <w:rPr>
          <w:b/>
          <w:sz w:val="20"/>
        </w:rPr>
        <w:t>GIS Assets</w:t>
      </w:r>
      <w:r w:rsidRPr="003020FE">
        <w:rPr>
          <w:sz w:val="20"/>
        </w:rPr>
        <w:t xml:space="preserve"> or</w:t>
      </w:r>
    </w:p>
    <w:p w14:paraId="43832E57" w14:textId="77777777" w:rsidR="00A901D4" w:rsidRPr="003020FE" w:rsidRDefault="006D188F" w:rsidP="00A901D4">
      <w:pPr>
        <w:tabs>
          <w:tab w:val="left" w:pos="600"/>
        </w:tabs>
        <w:spacing w:after="120" w:line="360" w:lineRule="auto"/>
        <w:ind w:left="600"/>
        <w:rPr>
          <w:sz w:val="20"/>
        </w:rPr>
      </w:pPr>
      <w:r w:rsidRPr="003020FE">
        <w:rPr>
          <w:sz w:val="20"/>
        </w:rPr>
        <w:tab/>
        <w:t xml:space="preserve">(b) the </w:t>
      </w:r>
      <w:r w:rsidRPr="003020FE">
        <w:rPr>
          <w:b/>
          <w:sz w:val="20"/>
        </w:rPr>
        <w:t>GIS Assets</w:t>
      </w:r>
      <w:r w:rsidRPr="003020FE">
        <w:rPr>
          <w:sz w:val="20"/>
        </w:rPr>
        <w:t xml:space="preserve"> requiring to be </w:t>
      </w:r>
      <w:r w:rsidRPr="003020FE">
        <w:rPr>
          <w:b/>
          <w:sz w:val="20"/>
        </w:rPr>
        <w:t>Deenergised</w:t>
      </w:r>
      <w:r w:rsidRPr="003020FE">
        <w:rPr>
          <w:sz w:val="20"/>
        </w:rPr>
        <w:t xml:space="preserve"> for health and safety reasons to </w:t>
      </w:r>
      <w:r w:rsidRPr="003020FE">
        <w:rPr>
          <w:sz w:val="20"/>
        </w:rPr>
        <w:tab/>
        <w:t xml:space="preserve">allow </w:t>
      </w:r>
      <w:r w:rsidRPr="003020FE">
        <w:rPr>
          <w:sz w:val="20"/>
        </w:rPr>
        <w:tab/>
        <w:t xml:space="preserve">for the planned or unplanned availability of a circuit in the immediate vicinity of the </w:t>
      </w:r>
      <w:r w:rsidRPr="003020FE">
        <w:rPr>
          <w:b/>
          <w:sz w:val="20"/>
        </w:rPr>
        <w:t xml:space="preserve">GIS </w:t>
      </w:r>
      <w:proofErr w:type="gramStart"/>
      <w:r w:rsidRPr="003020FE">
        <w:rPr>
          <w:b/>
          <w:sz w:val="20"/>
        </w:rPr>
        <w:t>Assets</w:t>
      </w:r>
      <w:r w:rsidRPr="003020FE">
        <w:rPr>
          <w:sz w:val="20"/>
        </w:rPr>
        <w:t>;</w:t>
      </w:r>
      <w:proofErr w:type="gramEnd"/>
      <w:r w:rsidRPr="003020FE">
        <w:rPr>
          <w:sz w:val="20"/>
        </w:rPr>
        <w:t xml:space="preserve"> </w:t>
      </w:r>
    </w:p>
    <w:p w14:paraId="1A9592C7" w14:textId="77777777" w:rsidR="006D188F" w:rsidRPr="003020FE" w:rsidRDefault="006D188F" w:rsidP="00A901D4">
      <w:pPr>
        <w:tabs>
          <w:tab w:val="left" w:pos="600"/>
        </w:tabs>
        <w:spacing w:after="120" w:line="360" w:lineRule="auto"/>
        <w:ind w:left="600"/>
        <w:rPr>
          <w:b/>
          <w:sz w:val="20"/>
          <w:lang w:eastAsia="en-GB"/>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772CA798" w14:textId="77777777" w:rsidR="00A901D4" w:rsidRPr="003020FE" w:rsidRDefault="006D188F" w:rsidP="006D188F">
      <w:pPr>
        <w:spacing w:after="120" w:line="360" w:lineRule="auto"/>
        <w:ind w:left="600"/>
        <w:rPr>
          <w:sz w:val="20"/>
        </w:rPr>
      </w:pPr>
      <w:r w:rsidRPr="003020FE">
        <w:rPr>
          <w:b/>
          <w:sz w:val="20"/>
          <w:lang w:eastAsia="en-GB"/>
        </w:rPr>
        <w:t xml:space="preserve">“GIS Asset Outage Period” </w:t>
      </w:r>
      <w:r w:rsidRPr="003020FE">
        <w:rPr>
          <w:sz w:val="20"/>
        </w:rPr>
        <w:t xml:space="preserve">the period of time during which the </w:t>
      </w:r>
      <w:r w:rsidRPr="003020FE">
        <w:rPr>
          <w:b/>
          <w:sz w:val="20"/>
        </w:rPr>
        <w:t>GIS Asset Outage</w:t>
      </w:r>
      <w:r w:rsidRPr="003020FE">
        <w:rPr>
          <w:sz w:val="20"/>
        </w:rPr>
        <w:t xml:space="preserve"> </w:t>
      </w:r>
      <w:proofErr w:type="gramStart"/>
      <w:r w:rsidRPr="003020FE">
        <w:rPr>
          <w:sz w:val="20"/>
        </w:rPr>
        <w:t>applies;</w:t>
      </w:r>
      <w:proofErr w:type="gramEnd"/>
      <w:r w:rsidRPr="003020FE">
        <w:rPr>
          <w:sz w:val="20"/>
        </w:rPr>
        <w:t xml:space="preserve"> </w:t>
      </w:r>
    </w:p>
    <w:p w14:paraId="0726611E" w14:textId="77777777" w:rsidR="006D188F" w:rsidRPr="003020FE" w:rsidRDefault="006D188F" w:rsidP="006D188F">
      <w:pPr>
        <w:spacing w:after="120" w:line="360" w:lineRule="auto"/>
        <w:ind w:left="600"/>
        <w:rPr>
          <w:b/>
          <w:sz w:val="20"/>
          <w:lang w:eastAsia="en-GB"/>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666868C7" w14:textId="77777777" w:rsidR="00730F72" w:rsidRDefault="00730F72" w:rsidP="00730F72">
      <w:pPr>
        <w:spacing w:after="120" w:line="360" w:lineRule="auto"/>
        <w:ind w:left="567"/>
        <w:rPr>
          <w:sz w:val="20"/>
          <w:lang w:eastAsia="en-GB"/>
        </w:rPr>
      </w:pPr>
      <w:r>
        <w:rPr>
          <w:sz w:val="20"/>
          <w:lang w:eastAsia="en-GB"/>
        </w:rPr>
        <w:t xml:space="preserve"> [“</w:t>
      </w:r>
      <w:r w:rsidRPr="00730F72">
        <w:rPr>
          <w:b/>
          <w:sz w:val="20"/>
          <w:lang w:eastAsia="en-GB"/>
        </w:rPr>
        <w:t>Maximum Export Capacity</w:t>
      </w:r>
      <w:r>
        <w:rPr>
          <w:sz w:val="20"/>
          <w:lang w:eastAsia="en-GB"/>
        </w:rPr>
        <w:t>” the figure specified as such in Appendix C Part 4</w:t>
      </w:r>
      <w:r w:rsidR="00A930ED">
        <w:rPr>
          <w:sz w:val="20"/>
          <w:lang w:eastAsia="en-GB"/>
        </w:rPr>
        <w:t>;]</w:t>
      </w:r>
      <w:r>
        <w:rPr>
          <w:sz w:val="20"/>
          <w:lang w:eastAsia="en-GB"/>
        </w:rPr>
        <w:t xml:space="preserve"> </w:t>
      </w:r>
      <w:r w:rsidR="00A930ED">
        <w:rPr>
          <w:sz w:val="20"/>
          <w:lang w:eastAsia="en-GB"/>
        </w:rPr>
        <w:t>(</w:t>
      </w:r>
      <w:r>
        <w:rPr>
          <w:sz w:val="20"/>
          <w:lang w:eastAsia="en-GB"/>
        </w:rPr>
        <w:t xml:space="preserve">power station connected via </w:t>
      </w:r>
      <w:r w:rsidRPr="00730F72">
        <w:rPr>
          <w:b/>
          <w:sz w:val="20"/>
          <w:lang w:eastAsia="en-GB"/>
        </w:rPr>
        <w:t>ET Offshore Transmission System</w:t>
      </w:r>
      <w:r w:rsidR="00A930ED">
        <w:rPr>
          <w:sz w:val="20"/>
          <w:lang w:eastAsia="en-GB"/>
        </w:rPr>
        <w:t xml:space="preserve"> only</w:t>
      </w:r>
      <w:proofErr w:type="gramStart"/>
      <w:r w:rsidR="00A930ED">
        <w:rPr>
          <w:sz w:val="20"/>
          <w:lang w:eastAsia="en-GB"/>
        </w:rPr>
        <w:t>)</w:t>
      </w:r>
      <w:r>
        <w:rPr>
          <w:sz w:val="20"/>
          <w:lang w:eastAsia="en-GB"/>
        </w:rPr>
        <w:t>;</w:t>
      </w:r>
      <w:proofErr w:type="gramEnd"/>
    </w:p>
    <w:p w14:paraId="4E8892ED" w14:textId="77777777" w:rsidR="00730F72" w:rsidRDefault="00730F72" w:rsidP="00730F72">
      <w:pPr>
        <w:spacing w:after="120" w:line="360" w:lineRule="auto"/>
        <w:ind w:left="567"/>
        <w:rPr>
          <w:sz w:val="20"/>
          <w:lang w:eastAsia="en-GB"/>
        </w:rPr>
      </w:pPr>
      <w:r>
        <w:rPr>
          <w:sz w:val="20"/>
          <w:lang w:eastAsia="en-GB"/>
        </w:rPr>
        <w:t>[“</w:t>
      </w:r>
      <w:r w:rsidRPr="00730F72">
        <w:rPr>
          <w:b/>
          <w:sz w:val="20"/>
          <w:lang w:eastAsia="en-GB"/>
        </w:rPr>
        <w:t xml:space="preserve">Maximum </w:t>
      </w:r>
      <w:r>
        <w:rPr>
          <w:b/>
          <w:sz w:val="20"/>
          <w:lang w:eastAsia="en-GB"/>
        </w:rPr>
        <w:t>Import</w:t>
      </w:r>
      <w:r w:rsidRPr="00730F72">
        <w:rPr>
          <w:b/>
          <w:sz w:val="20"/>
          <w:lang w:eastAsia="en-GB"/>
        </w:rPr>
        <w:t xml:space="preserve"> Capacity</w:t>
      </w:r>
      <w:r>
        <w:rPr>
          <w:sz w:val="20"/>
          <w:lang w:eastAsia="en-GB"/>
        </w:rPr>
        <w:t>” the figure specified as such in Appendix C Part 4</w:t>
      </w:r>
      <w:r w:rsidR="00A930ED">
        <w:rPr>
          <w:sz w:val="20"/>
          <w:lang w:eastAsia="en-GB"/>
        </w:rPr>
        <w:t>;]</w:t>
      </w:r>
      <w:r>
        <w:rPr>
          <w:sz w:val="20"/>
          <w:lang w:eastAsia="en-GB"/>
        </w:rPr>
        <w:t xml:space="preserve"> </w:t>
      </w:r>
      <w:r w:rsidR="00A930ED">
        <w:rPr>
          <w:sz w:val="20"/>
          <w:lang w:eastAsia="en-GB"/>
        </w:rPr>
        <w:t>(</w:t>
      </w:r>
      <w:r>
        <w:rPr>
          <w:sz w:val="20"/>
          <w:lang w:eastAsia="en-GB"/>
        </w:rPr>
        <w:t xml:space="preserve">power station connected via </w:t>
      </w:r>
      <w:r w:rsidRPr="00730F72">
        <w:rPr>
          <w:b/>
          <w:sz w:val="20"/>
          <w:lang w:eastAsia="en-GB"/>
        </w:rPr>
        <w:t>ET Offshore Transmission System</w:t>
      </w:r>
      <w:r w:rsidR="00A930ED">
        <w:rPr>
          <w:sz w:val="20"/>
          <w:lang w:eastAsia="en-GB"/>
        </w:rPr>
        <w:t xml:space="preserve"> only)</w:t>
      </w:r>
    </w:p>
    <w:p w14:paraId="687978DE"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Outage Conditions [ ]</w:t>
      </w:r>
      <w:r w:rsidRPr="00E559B5">
        <w:rPr>
          <w:sz w:val="20"/>
          <w:lang w:eastAsia="en-GB"/>
        </w:rPr>
        <w:t xml:space="preserve">” the unavailability of </w:t>
      </w:r>
      <w:r w:rsidRPr="00E559B5">
        <w:rPr>
          <w:b/>
          <w:sz w:val="20"/>
          <w:lang w:eastAsia="en-GB"/>
        </w:rPr>
        <w:t>Circuit [ ]</w:t>
      </w:r>
      <w:r w:rsidRPr="00E559B5">
        <w:rPr>
          <w:sz w:val="20"/>
          <w:lang w:eastAsia="en-GB"/>
        </w:rPr>
        <w:t xml:space="preserve"> as a result of</w:t>
      </w:r>
    </w:p>
    <w:p w14:paraId="171ED6A2" w14:textId="77777777" w:rsidR="00B37805" w:rsidRPr="00E559B5" w:rsidRDefault="00B37805" w:rsidP="00B37805">
      <w:pPr>
        <w:spacing w:after="120" w:line="360" w:lineRule="auto"/>
        <w:ind w:left="1134" w:hanging="567"/>
        <w:rPr>
          <w:sz w:val="20"/>
          <w:lang w:eastAsia="en-GB"/>
        </w:rPr>
      </w:pPr>
      <w:r w:rsidRPr="00E559B5">
        <w:rPr>
          <w:sz w:val="20"/>
          <w:lang w:eastAsia="en-GB"/>
        </w:rPr>
        <w:t xml:space="preserve">(a) </w:t>
      </w:r>
      <w:r w:rsidRPr="00E559B5">
        <w:rPr>
          <w:sz w:val="20"/>
          <w:lang w:eastAsia="en-GB"/>
        </w:rPr>
        <w:tab/>
        <w:t xml:space="preserve">a [planned]/[unplanned]/[planned or unplanned] incident occurring directly on </w:t>
      </w:r>
      <w:r w:rsidRPr="00E559B5">
        <w:rPr>
          <w:b/>
          <w:sz w:val="20"/>
          <w:lang w:eastAsia="en-GB"/>
        </w:rPr>
        <w:t>Circuit [ ]</w:t>
      </w:r>
      <w:r w:rsidRPr="00E559B5">
        <w:rPr>
          <w:sz w:val="20"/>
          <w:lang w:eastAsia="en-GB"/>
        </w:rPr>
        <w:t>; or</w:t>
      </w:r>
    </w:p>
    <w:p w14:paraId="151CD39B" w14:textId="77777777" w:rsidR="00B37805" w:rsidRPr="00E559B5" w:rsidRDefault="00B37805" w:rsidP="00B37805">
      <w:pPr>
        <w:spacing w:after="120" w:line="360" w:lineRule="auto"/>
        <w:ind w:left="1134" w:hanging="567"/>
        <w:rPr>
          <w:sz w:val="20"/>
          <w:lang w:eastAsia="en-GB"/>
        </w:rPr>
      </w:pPr>
      <w:r w:rsidRPr="00E559B5">
        <w:rPr>
          <w:sz w:val="20"/>
          <w:lang w:eastAsia="en-GB"/>
        </w:rPr>
        <w:t xml:space="preserve">(b) </w:t>
      </w:r>
      <w:r w:rsidRPr="00E559B5">
        <w:rPr>
          <w:sz w:val="20"/>
          <w:lang w:eastAsia="en-GB"/>
        </w:rPr>
        <w:tab/>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 xml:space="preserve"> requiring to be </w:t>
      </w:r>
      <w:r w:rsidRPr="00E559B5">
        <w:rPr>
          <w:b/>
          <w:sz w:val="20"/>
          <w:lang w:eastAsia="en-GB"/>
        </w:rPr>
        <w:t>Deenergised</w:t>
      </w:r>
      <w:r w:rsidRPr="00E559B5">
        <w:rPr>
          <w:sz w:val="20"/>
          <w:lang w:eastAsia="en-GB"/>
        </w:rPr>
        <w:t xml:space="preserve"> for health and safety reasons to allow for the planned or unplanned availability of a circuit in the immediate vicinity of </w:t>
      </w:r>
      <w:r w:rsidRPr="00E559B5">
        <w:rPr>
          <w:b/>
          <w:sz w:val="20"/>
          <w:lang w:eastAsia="en-GB"/>
        </w:rPr>
        <w:t>Circuit [ ]</w:t>
      </w:r>
      <w:r w:rsidRPr="00E559B5">
        <w:rPr>
          <w:sz w:val="20"/>
          <w:lang w:eastAsia="en-GB"/>
        </w:rPr>
        <w:t xml:space="preserve">;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DD4835" w:rsidRPr="00E559B5">
        <w:rPr>
          <w:i/>
          <w:sz w:val="20"/>
          <w:lang w:eastAsia="en-GB"/>
        </w:rPr>
        <w:t>or</w:t>
      </w:r>
      <w:r w:rsidR="00DD4835">
        <w:rPr>
          <w:b/>
          <w:i/>
          <w:sz w:val="20"/>
          <w:lang w:eastAsia="en-GB"/>
        </w:rPr>
        <w:t xml:space="preserve"> Offshore </w:t>
      </w:r>
      <w:r w:rsidR="00D133B1">
        <w:rPr>
          <w:b/>
          <w:i/>
          <w:sz w:val="20"/>
          <w:lang w:eastAsia="en-GB"/>
        </w:rPr>
        <w:t>Standard Design</w:t>
      </w:r>
      <w:r w:rsidR="00DD4835"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p>
    <w:p w14:paraId="0DEE911E"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Outage Period</w:t>
      </w:r>
      <w:r w:rsidRPr="00E559B5">
        <w:rPr>
          <w:sz w:val="20"/>
          <w:lang w:eastAsia="en-GB"/>
        </w:rPr>
        <w:t xml:space="preserve">” the period of time during which the </w:t>
      </w:r>
      <w:r w:rsidRPr="00E559B5">
        <w:rPr>
          <w:b/>
          <w:sz w:val="20"/>
          <w:lang w:eastAsia="en-GB"/>
        </w:rPr>
        <w:t>Outage</w:t>
      </w:r>
      <w:r w:rsidRPr="00E559B5">
        <w:rPr>
          <w:sz w:val="20"/>
          <w:lang w:eastAsia="en-GB"/>
        </w:rPr>
        <w:t xml:space="preserve"> </w:t>
      </w:r>
      <w:r w:rsidRPr="00E559B5">
        <w:rPr>
          <w:b/>
          <w:sz w:val="20"/>
          <w:lang w:eastAsia="en-GB"/>
        </w:rPr>
        <w:t>Conditions</w:t>
      </w:r>
      <w:r w:rsidRPr="00E559B5">
        <w:rPr>
          <w:sz w:val="20"/>
          <w:lang w:eastAsia="en-GB"/>
        </w:rPr>
        <w:t xml:space="preserve"> and/or reduced circuit capability apply; </w:t>
      </w:r>
      <w:r w:rsidRPr="00E559B5">
        <w:rPr>
          <w:i/>
          <w:sz w:val="20"/>
          <w:lang w:eastAsia="en-GB"/>
        </w:rPr>
        <w:t xml:space="preserve">(power station with </w:t>
      </w:r>
      <w:r w:rsidRPr="00E559B5">
        <w:rPr>
          <w:b/>
          <w:i/>
          <w:sz w:val="20"/>
          <w:lang w:eastAsia="en-GB"/>
        </w:rPr>
        <w:t xml:space="preserve">Design Variation </w:t>
      </w:r>
      <w:r w:rsidR="008D670D">
        <w:rPr>
          <w:i/>
          <w:sz w:val="20"/>
          <w:lang w:eastAsia="en-GB"/>
        </w:rPr>
        <w:t>and</w:t>
      </w:r>
      <w:r w:rsidR="000A5720">
        <w:rPr>
          <w:i/>
          <w:sz w:val="20"/>
          <w:lang w:eastAsia="en-GB"/>
        </w:rPr>
        <w:t>\</w:t>
      </w:r>
      <w:r w:rsidR="008D670D">
        <w:rPr>
          <w:i/>
          <w:sz w:val="20"/>
          <w:lang w:eastAsia="en-GB"/>
        </w:rPr>
        <w:t xml:space="preserve">or </w:t>
      </w:r>
      <w:r w:rsidR="008D670D">
        <w:rPr>
          <w:b/>
          <w:i/>
          <w:sz w:val="20"/>
          <w:lang w:eastAsia="en-GB"/>
        </w:rPr>
        <w:t xml:space="preserve">Offshore Standard Design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1441DB08" w14:textId="77777777" w:rsidR="00B3780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Circuit Restrictions</w:t>
      </w:r>
      <w:r w:rsidRPr="00E559B5">
        <w:rPr>
          <w:sz w:val="20"/>
          <w:lang w:eastAsia="en-GB"/>
        </w:rPr>
        <w:t>”</w:t>
      </w:r>
      <w:r w:rsidRPr="00E559B5">
        <w:rPr>
          <w:b/>
          <w:sz w:val="20"/>
          <w:lang w:eastAsia="en-GB"/>
        </w:rPr>
        <w:t xml:space="preserve"> </w:t>
      </w:r>
      <w:r w:rsidRPr="00E559B5">
        <w:rPr>
          <w:sz w:val="20"/>
          <w:lang w:eastAsia="en-GB"/>
        </w:rPr>
        <w:t xml:space="preserve">means the notification issued by </w:t>
      </w:r>
      <w:r w:rsidRPr="00E559B5">
        <w:rPr>
          <w:b/>
          <w:sz w:val="20"/>
          <w:lang w:eastAsia="en-GB"/>
        </w:rPr>
        <w:t>The Company</w:t>
      </w:r>
      <w:r w:rsidRPr="00E559B5">
        <w:rPr>
          <w:sz w:val="20"/>
          <w:lang w:eastAsia="en-GB"/>
        </w:rPr>
        <w:t xml:space="preserve"> to the </w:t>
      </w:r>
      <w:r w:rsidRPr="00E559B5">
        <w:rPr>
          <w:b/>
          <w:sz w:val="20"/>
          <w:lang w:eastAsia="en-GB"/>
        </w:rPr>
        <w:t>User</w:t>
      </w:r>
      <w:r w:rsidRPr="00E559B5">
        <w:rPr>
          <w:sz w:val="20"/>
          <w:lang w:eastAsia="en-GB"/>
        </w:rPr>
        <w:t xml:space="preserve"> in accordance with Clause [10.8] of this </w:t>
      </w:r>
      <w:r w:rsidRPr="00E559B5">
        <w:rPr>
          <w:b/>
          <w:sz w:val="20"/>
          <w:lang w:eastAsia="en-GB"/>
        </w:rPr>
        <w:t>Bilateral Connection Agreement</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3D7C7F0C" w14:textId="77777777" w:rsidR="006D188F" w:rsidRPr="003020FE" w:rsidRDefault="006D188F" w:rsidP="006D188F">
      <w:pPr>
        <w:spacing w:after="120" w:line="360" w:lineRule="auto"/>
        <w:ind w:left="600"/>
        <w:rPr>
          <w:sz w:val="20"/>
        </w:rPr>
      </w:pPr>
      <w:r>
        <w:rPr>
          <w:sz w:val="20"/>
          <w:lang w:eastAsia="en-GB"/>
        </w:rPr>
        <w:t>“</w:t>
      </w:r>
      <w:r w:rsidRPr="006D188F">
        <w:rPr>
          <w:b/>
          <w:sz w:val="20"/>
          <w:lang w:eastAsia="en-GB"/>
        </w:rPr>
        <w:t>Notification of GIS Asset Outage”</w:t>
      </w:r>
      <w:r>
        <w:rPr>
          <w:sz w:val="20"/>
          <w:lang w:eastAsia="en-GB"/>
        </w:rPr>
        <w:t xml:space="preserve"> </w:t>
      </w:r>
      <w:r w:rsidRPr="003020FE">
        <w:rPr>
          <w:sz w:val="20"/>
        </w:rPr>
        <w:t xml:space="preserve">means the notification issued by </w:t>
      </w:r>
      <w:r w:rsidRPr="003020FE">
        <w:rPr>
          <w:b/>
          <w:sz w:val="20"/>
        </w:rPr>
        <w:t>The Company</w:t>
      </w:r>
      <w:r w:rsidRPr="003020FE">
        <w:rPr>
          <w:sz w:val="20"/>
        </w:rPr>
        <w:t xml:space="preserve"> to the </w:t>
      </w:r>
      <w:r w:rsidRPr="003020FE">
        <w:rPr>
          <w:b/>
          <w:sz w:val="20"/>
        </w:rPr>
        <w:t>User</w:t>
      </w:r>
      <w:r w:rsidRPr="003020FE">
        <w:rPr>
          <w:sz w:val="20"/>
        </w:rPr>
        <w:t xml:space="preserve"> in accordance with Clause [14.2] of this </w:t>
      </w:r>
      <w:r w:rsidRPr="003020FE">
        <w:rPr>
          <w:b/>
          <w:sz w:val="20"/>
        </w:rPr>
        <w:t xml:space="preserve">Bilateral Connection </w:t>
      </w:r>
      <w:proofErr w:type="gramStart"/>
      <w:r w:rsidRPr="003020FE">
        <w:rPr>
          <w:b/>
          <w:sz w:val="20"/>
        </w:rPr>
        <w:t>Agreement</w:t>
      </w:r>
      <w:r w:rsidRPr="003020FE">
        <w:rPr>
          <w:sz w:val="20"/>
        </w:rPr>
        <w:t>;</w:t>
      </w:r>
      <w:proofErr w:type="gramEnd"/>
    </w:p>
    <w:p w14:paraId="6C22D197" w14:textId="77777777" w:rsidR="006D188F" w:rsidRPr="003020FE" w:rsidRDefault="006D188F" w:rsidP="006D188F">
      <w:pPr>
        <w:spacing w:after="120" w:line="360" w:lineRule="auto"/>
        <w:ind w:left="567"/>
        <w:rPr>
          <w:sz w:val="20"/>
          <w:lang w:eastAsia="en-GB"/>
        </w:rPr>
      </w:pPr>
      <w:r w:rsidRPr="003020FE">
        <w:rPr>
          <w:i/>
          <w:sz w:val="20"/>
        </w:rPr>
        <w:t xml:space="preserve">[where the boundary is in accordance with </w:t>
      </w:r>
      <w:r w:rsidRPr="003020FE">
        <w:rPr>
          <w:b/>
          <w:i/>
          <w:sz w:val="20"/>
        </w:rPr>
        <w:t>CUSC</w:t>
      </w:r>
      <w:r w:rsidRPr="003020FE">
        <w:rPr>
          <w:i/>
          <w:sz w:val="20"/>
        </w:rPr>
        <w:t xml:space="preserve"> Paragraph 2.12.1(f) (</w:t>
      </w:r>
      <w:proofErr w:type="spellStart"/>
      <w:r w:rsidRPr="003020FE">
        <w:rPr>
          <w:i/>
          <w:sz w:val="20"/>
        </w:rPr>
        <w:t>i</w:t>
      </w:r>
      <w:proofErr w:type="spellEnd"/>
      <w:r w:rsidRPr="003020FE">
        <w:rPr>
          <w:i/>
          <w:sz w:val="20"/>
        </w:rPr>
        <w:t>) only</w:t>
      </w:r>
      <w:r w:rsidRPr="003020FE">
        <w:rPr>
          <w:sz w:val="20"/>
        </w:rPr>
        <w:t>]</w:t>
      </w:r>
    </w:p>
    <w:p w14:paraId="0ECF6CB8" w14:textId="77777777" w:rsidR="006D188F" w:rsidRPr="00E559B5" w:rsidRDefault="006D188F" w:rsidP="00B37805">
      <w:pPr>
        <w:spacing w:after="120" w:line="360" w:lineRule="auto"/>
        <w:ind w:left="567"/>
        <w:rPr>
          <w:sz w:val="20"/>
          <w:lang w:eastAsia="en-GB"/>
        </w:rPr>
      </w:pPr>
    </w:p>
    <w:p w14:paraId="468A80D2"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Outage Conditions</w:t>
      </w:r>
      <w:r w:rsidRPr="00E559B5">
        <w:rPr>
          <w:sz w:val="20"/>
          <w:lang w:eastAsia="en-GB"/>
        </w:rPr>
        <w:t>”</w:t>
      </w:r>
      <w:r w:rsidRPr="00E559B5">
        <w:rPr>
          <w:b/>
          <w:sz w:val="20"/>
          <w:lang w:eastAsia="en-GB"/>
        </w:rPr>
        <w:t xml:space="preserve"> </w:t>
      </w:r>
      <w:r w:rsidRPr="00E559B5">
        <w:rPr>
          <w:sz w:val="20"/>
          <w:lang w:eastAsia="en-GB"/>
        </w:rPr>
        <w:t xml:space="preserve">means the notification issued by </w:t>
      </w:r>
      <w:r w:rsidRPr="00E559B5">
        <w:rPr>
          <w:b/>
          <w:sz w:val="20"/>
          <w:lang w:eastAsia="en-GB"/>
        </w:rPr>
        <w:t>The Company</w:t>
      </w:r>
      <w:r w:rsidRPr="00E559B5">
        <w:rPr>
          <w:sz w:val="20"/>
          <w:lang w:eastAsia="en-GB"/>
        </w:rPr>
        <w:t xml:space="preserve"> to the </w:t>
      </w:r>
      <w:r w:rsidRPr="00E559B5">
        <w:rPr>
          <w:b/>
          <w:sz w:val="20"/>
          <w:lang w:eastAsia="en-GB"/>
        </w:rPr>
        <w:t>User</w:t>
      </w:r>
      <w:r w:rsidRPr="00E559B5">
        <w:rPr>
          <w:sz w:val="20"/>
          <w:lang w:eastAsia="en-GB"/>
        </w:rPr>
        <w:t xml:space="preserve"> in accordance with Clause [10.4] of this </w:t>
      </w:r>
      <w:r w:rsidRPr="00E559B5">
        <w:rPr>
          <w:b/>
          <w:sz w:val="20"/>
          <w:lang w:eastAsia="en-GB"/>
        </w:rPr>
        <w:t>Bilateral Connection Agreement</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4A7CD80C" w14:textId="77777777" w:rsidR="00B3780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Restrictions on Availability</w:t>
      </w:r>
      <w:r w:rsidRPr="00E559B5">
        <w:rPr>
          <w:sz w:val="20"/>
          <w:lang w:eastAsia="en-GB"/>
        </w:rPr>
        <w:t>”</w:t>
      </w:r>
      <w:r w:rsidRPr="00E559B5">
        <w:rPr>
          <w:b/>
          <w:sz w:val="20"/>
          <w:lang w:eastAsia="en-GB"/>
        </w:rPr>
        <w:t xml:space="preserve"> </w:t>
      </w:r>
      <w:r w:rsidRPr="00E559B5">
        <w:rPr>
          <w:sz w:val="20"/>
          <w:lang w:eastAsia="en-GB"/>
        </w:rPr>
        <w:t xml:space="preserve">means a </w:t>
      </w:r>
      <w:r w:rsidRPr="00E559B5">
        <w:rPr>
          <w:b/>
          <w:sz w:val="20"/>
          <w:lang w:eastAsia="en-GB"/>
        </w:rPr>
        <w:t xml:space="preserve">Notification of Outage Conditions </w:t>
      </w:r>
      <w:r w:rsidRPr="00E559B5">
        <w:rPr>
          <w:sz w:val="20"/>
          <w:lang w:eastAsia="en-GB"/>
        </w:rPr>
        <w:t xml:space="preserve">and\or a </w:t>
      </w:r>
      <w:r w:rsidRPr="00E559B5">
        <w:rPr>
          <w:b/>
          <w:sz w:val="20"/>
          <w:lang w:eastAsia="en-GB"/>
        </w:rPr>
        <w:t xml:space="preserve">Notification of Circuit Restrictions </w:t>
      </w:r>
      <w:r w:rsidRPr="00E559B5">
        <w:rPr>
          <w:sz w:val="20"/>
          <w:lang w:eastAsia="en-GB"/>
        </w:rPr>
        <w:t>as applicable;</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32792372" w14:textId="77777777" w:rsidR="005C5562" w:rsidRPr="00E559B5" w:rsidRDefault="005C5562" w:rsidP="005C5562">
      <w:pPr>
        <w:spacing w:after="120" w:line="360" w:lineRule="auto"/>
        <w:ind w:left="567"/>
        <w:rPr>
          <w:sz w:val="20"/>
          <w:lang w:eastAsia="en-GB"/>
        </w:rPr>
      </w:pPr>
      <w:r w:rsidRPr="00E559B5">
        <w:rPr>
          <w:sz w:val="20"/>
          <w:lang w:eastAsia="en-GB"/>
        </w:rPr>
        <w:t>[“</w:t>
      </w:r>
      <w:r w:rsidRPr="00E559B5">
        <w:rPr>
          <w:b/>
          <w:sz w:val="20"/>
          <w:lang w:eastAsia="en-GB"/>
        </w:rPr>
        <w:t xml:space="preserve">Notification of </w:t>
      </w:r>
      <w:r>
        <w:rPr>
          <w:b/>
          <w:sz w:val="20"/>
          <w:lang w:eastAsia="en-GB"/>
        </w:rPr>
        <w:t xml:space="preserve">ET </w:t>
      </w:r>
      <w:r w:rsidRPr="00E559B5">
        <w:rPr>
          <w:b/>
          <w:sz w:val="20"/>
          <w:lang w:eastAsia="en-GB"/>
        </w:rPr>
        <w:t>Restrictions on Availability</w:t>
      </w:r>
      <w:r w:rsidRPr="00E559B5">
        <w:rPr>
          <w:sz w:val="20"/>
          <w:lang w:eastAsia="en-GB"/>
        </w:rPr>
        <w:t>”</w:t>
      </w:r>
      <w:r w:rsidRPr="00E559B5">
        <w:rPr>
          <w:b/>
          <w:sz w:val="20"/>
          <w:lang w:eastAsia="en-GB"/>
        </w:rPr>
        <w:t xml:space="preserve"> </w:t>
      </w:r>
      <w:r w:rsidRPr="00E559B5">
        <w:rPr>
          <w:sz w:val="20"/>
          <w:lang w:eastAsia="en-GB"/>
        </w:rPr>
        <w:t xml:space="preserve">means </w:t>
      </w:r>
      <w:r w:rsidR="00730F72" w:rsidRPr="00730F72">
        <w:rPr>
          <w:sz w:val="20"/>
          <w:lang w:eastAsia="en-GB"/>
        </w:rPr>
        <w:t>the</w:t>
      </w:r>
      <w:r w:rsidRPr="00730F72">
        <w:rPr>
          <w:sz w:val="20"/>
          <w:lang w:eastAsia="en-GB"/>
        </w:rPr>
        <w:t xml:space="preserve"> </w:t>
      </w:r>
      <w:r w:rsidR="00730F72" w:rsidRPr="00730F72">
        <w:rPr>
          <w:sz w:val="20"/>
          <w:lang w:eastAsia="en-GB"/>
        </w:rPr>
        <w:t>notification issued by</w:t>
      </w:r>
      <w:r w:rsidR="00730F72">
        <w:rPr>
          <w:b/>
          <w:sz w:val="20"/>
          <w:lang w:eastAsia="en-GB"/>
        </w:rPr>
        <w:t xml:space="preserve"> The Company </w:t>
      </w:r>
      <w:r w:rsidR="00730F72" w:rsidRPr="00730F72">
        <w:rPr>
          <w:sz w:val="20"/>
          <w:lang w:eastAsia="en-GB"/>
        </w:rPr>
        <w:t>to the</w:t>
      </w:r>
      <w:r w:rsidR="00730F72">
        <w:rPr>
          <w:b/>
          <w:sz w:val="20"/>
          <w:lang w:eastAsia="en-GB"/>
        </w:rPr>
        <w:t xml:space="preserve"> User </w:t>
      </w:r>
      <w:r w:rsidR="00730F72" w:rsidRPr="00730F72">
        <w:rPr>
          <w:sz w:val="20"/>
          <w:lang w:eastAsia="en-GB"/>
        </w:rPr>
        <w:t xml:space="preserve">in accordance with Clause </w:t>
      </w:r>
      <w:r w:rsidR="00730F72">
        <w:rPr>
          <w:sz w:val="20"/>
          <w:lang w:eastAsia="en-GB"/>
        </w:rPr>
        <w:t>[10.11]</w:t>
      </w:r>
      <w:r w:rsidR="00730F72" w:rsidRPr="00730F72">
        <w:rPr>
          <w:sz w:val="20"/>
          <w:lang w:eastAsia="en-GB"/>
        </w:rPr>
        <w:t xml:space="preserve"> of this</w:t>
      </w:r>
      <w:r w:rsidR="00730F72">
        <w:rPr>
          <w:b/>
          <w:sz w:val="20"/>
          <w:lang w:eastAsia="en-GB"/>
        </w:rPr>
        <w:t xml:space="preserve"> Bilateral Connection Agreement </w:t>
      </w:r>
      <w:r w:rsidR="00730F72" w:rsidRPr="00730F72">
        <w:rPr>
          <w:sz w:val="20"/>
          <w:lang w:eastAsia="en-GB"/>
        </w:rPr>
        <w:t>advising of the</w:t>
      </w:r>
      <w:r w:rsidR="00730F72">
        <w:rPr>
          <w:b/>
          <w:sz w:val="20"/>
          <w:lang w:eastAsia="en-GB"/>
        </w:rPr>
        <w:t xml:space="preserve"> ET </w:t>
      </w:r>
      <w:r w:rsidR="000A5720">
        <w:rPr>
          <w:b/>
          <w:sz w:val="20"/>
          <w:lang w:eastAsia="en-GB"/>
        </w:rPr>
        <w:t>Conditions</w:t>
      </w:r>
      <w:r w:rsidRPr="00E559B5">
        <w:rPr>
          <w:sz w:val="20"/>
          <w:lang w:eastAsia="en-GB"/>
        </w:rPr>
        <w:t>;</w:t>
      </w:r>
      <w:r w:rsidR="00A930ED">
        <w:rPr>
          <w:sz w:val="20"/>
          <w:lang w:eastAsia="en-GB"/>
        </w:rPr>
        <w:t>]</w:t>
      </w:r>
      <w:r w:rsidRPr="00E559B5">
        <w:rPr>
          <w:i/>
          <w:sz w:val="20"/>
          <w:lang w:eastAsia="en-GB"/>
        </w:rPr>
        <w:t xml:space="preserve"> (power station </w:t>
      </w:r>
      <w:r>
        <w:rPr>
          <w:i/>
          <w:sz w:val="20"/>
          <w:lang w:eastAsia="en-GB"/>
        </w:rPr>
        <w:t>via</w:t>
      </w:r>
      <w:r w:rsidR="00FC10E1">
        <w:rPr>
          <w:i/>
          <w:sz w:val="20"/>
          <w:lang w:eastAsia="en-GB"/>
        </w:rPr>
        <w:t xml:space="preserve"> an</w:t>
      </w:r>
      <w:r w:rsidRPr="00E559B5">
        <w:rPr>
          <w:i/>
          <w:sz w:val="20"/>
          <w:lang w:eastAsia="en-GB"/>
        </w:rPr>
        <w:t xml:space="preserve"> </w:t>
      </w:r>
      <w:r w:rsidR="00FC10E1" w:rsidRPr="00FC10E1">
        <w:rPr>
          <w:b/>
          <w:i/>
          <w:sz w:val="20"/>
          <w:lang w:eastAsia="en-GB"/>
        </w:rPr>
        <w:t>E</w:t>
      </w:r>
      <w:r w:rsidR="00FC10E1">
        <w:rPr>
          <w:b/>
          <w:i/>
          <w:sz w:val="20"/>
          <w:lang w:eastAsia="en-GB"/>
        </w:rPr>
        <w:t xml:space="preserve">T Offshore </w:t>
      </w:r>
      <w:r w:rsidR="00FC10E1" w:rsidRPr="00FC10E1">
        <w:rPr>
          <w:b/>
          <w:i/>
          <w:sz w:val="20"/>
          <w:lang w:eastAsia="en-GB"/>
        </w:rPr>
        <w:t>Transmission</w:t>
      </w:r>
      <w:r w:rsidR="00FC10E1">
        <w:rPr>
          <w:b/>
          <w:i/>
          <w:sz w:val="20"/>
          <w:lang w:eastAsia="en-GB"/>
        </w:rPr>
        <w:t xml:space="preserve"> System</w:t>
      </w:r>
      <w:r w:rsidR="00FC10E1" w:rsidRPr="00E559B5">
        <w:rPr>
          <w:i/>
          <w:sz w:val="20"/>
          <w:lang w:eastAsia="en-GB"/>
        </w:rPr>
        <w:t xml:space="preserve"> </w:t>
      </w:r>
      <w:r w:rsidRPr="00E559B5">
        <w:rPr>
          <w:i/>
          <w:sz w:val="20"/>
          <w:lang w:eastAsia="en-GB"/>
        </w:rPr>
        <w:t>only)</w:t>
      </w:r>
    </w:p>
    <w:p w14:paraId="6C519325"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Relevant Circuits</w:t>
      </w:r>
      <w:r w:rsidRPr="00E559B5">
        <w:rPr>
          <w:sz w:val="20"/>
          <w:lang w:eastAsia="en-GB"/>
        </w:rPr>
        <w:t>” means [</w:t>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r w:rsidRPr="00E559B5">
        <w:rPr>
          <w:sz w:val="20"/>
          <w:lang w:eastAsia="en-GB"/>
        </w:rPr>
        <w:t xml:space="preserve"> </w:t>
      </w:r>
    </w:p>
    <w:p w14:paraId="1086DE44"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Transmission Related Agreement</w:t>
      </w:r>
      <w:r w:rsidRPr="00E559B5">
        <w:rPr>
          <w:sz w:val="20"/>
          <w:lang w:eastAsia="en-GB"/>
        </w:rPr>
        <w:t xml:space="preserve">” means </w:t>
      </w:r>
      <w:r w:rsidRPr="00E559B5">
        <w:rPr>
          <w:sz w:val="20"/>
        </w:rPr>
        <w:t xml:space="preserve">the agreement of even date entered into between the </w:t>
      </w:r>
      <w:proofErr w:type="gramStart"/>
      <w:r w:rsidRPr="00E559B5">
        <w:rPr>
          <w:sz w:val="20"/>
        </w:rPr>
        <w:t>parties  for</w:t>
      </w:r>
      <w:proofErr w:type="gramEnd"/>
      <w:r w:rsidRPr="00E559B5">
        <w:rPr>
          <w:sz w:val="20"/>
        </w:rPr>
        <w:t xml:space="preserve"> the provision of and payment for </w:t>
      </w:r>
      <w:r w:rsidRPr="00E559B5">
        <w:rPr>
          <w:b/>
          <w:sz w:val="20"/>
        </w:rPr>
        <w:t>Balancing Services</w:t>
      </w:r>
      <w:r w:rsidRPr="00E559B5">
        <w:rPr>
          <w:sz w:val="20"/>
        </w:rPr>
        <w:t xml:space="preserve"> in respect</w:t>
      </w:r>
      <w:r w:rsidR="008E5CB8">
        <w:rPr>
          <w:sz w:val="20"/>
        </w:rPr>
        <w:t xml:space="preserve"> </w:t>
      </w:r>
      <w:r w:rsidRPr="00E559B5">
        <w:rPr>
          <w:sz w:val="20"/>
        </w:rPr>
        <w:t xml:space="preserve">of </w:t>
      </w:r>
      <w:r w:rsidRPr="00E559B5">
        <w:rPr>
          <w:b/>
          <w:sz w:val="20"/>
        </w:rPr>
        <w:t>Bid-Offer Acceptances</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00FC10E1">
        <w:rPr>
          <w:i/>
          <w:sz w:val="20"/>
          <w:lang w:eastAsia="en-GB"/>
        </w:rPr>
        <w:t xml:space="preserve">and\or via an </w:t>
      </w:r>
      <w:r w:rsidR="00FC10E1" w:rsidRPr="00FC10E1">
        <w:rPr>
          <w:b/>
          <w:i/>
          <w:sz w:val="20"/>
          <w:lang w:eastAsia="en-GB"/>
        </w:rPr>
        <w:t>E</w:t>
      </w:r>
      <w:r w:rsidR="00FC10E1">
        <w:rPr>
          <w:b/>
          <w:i/>
          <w:sz w:val="20"/>
          <w:lang w:eastAsia="en-GB"/>
        </w:rPr>
        <w:t xml:space="preserve">T Offshore </w:t>
      </w:r>
      <w:r w:rsidR="00FC10E1" w:rsidRPr="00FC10E1">
        <w:rPr>
          <w:b/>
          <w:i/>
          <w:sz w:val="20"/>
          <w:lang w:eastAsia="en-GB"/>
        </w:rPr>
        <w:t>Transmission</w:t>
      </w:r>
      <w:r w:rsidR="00FC10E1">
        <w:rPr>
          <w:b/>
          <w:i/>
          <w:sz w:val="20"/>
          <w:lang w:eastAsia="en-GB"/>
        </w:rPr>
        <w:t xml:space="preserve"> System</w:t>
      </w:r>
      <w:r w:rsidR="00FC10E1">
        <w:rPr>
          <w:i/>
          <w:sz w:val="20"/>
          <w:lang w:eastAsia="en-GB"/>
        </w:rPr>
        <w:t xml:space="preserve"> </w:t>
      </w:r>
      <w:r w:rsidRPr="00E559B5">
        <w:rPr>
          <w:i/>
          <w:sz w:val="20"/>
          <w:lang w:eastAsia="en-GB"/>
        </w:rPr>
        <w:t>only)]</w:t>
      </w:r>
      <w:r w:rsidRPr="00E559B5">
        <w:rPr>
          <w:sz w:val="20"/>
          <w:lang w:eastAsia="en-GB"/>
        </w:rPr>
        <w:t xml:space="preserve"> </w:t>
      </w:r>
    </w:p>
    <w:p w14:paraId="436C1776" w14:textId="77777777" w:rsidR="009B03FC" w:rsidRPr="00E57317" w:rsidRDefault="009B03FC" w:rsidP="009B03FC">
      <w:pPr>
        <w:spacing w:after="240"/>
        <w:jc w:val="left"/>
        <w:rPr>
          <w:ins w:id="13" w:author="Author"/>
          <w:rFonts w:cs="Arial"/>
          <w:sz w:val="20"/>
        </w:rPr>
      </w:pPr>
      <w:ins w:id="14" w:author="Author">
        <w:r w:rsidRPr="52DCA468">
          <w:rPr>
            <w:rFonts w:cs="Arial"/>
            <w:b/>
            <w:bCs/>
            <w:sz w:val="20"/>
          </w:rPr>
          <w:t>[1.2</w:t>
        </w:r>
        <w:r>
          <w:tab/>
        </w:r>
        <w:r w:rsidRPr="52DCA468">
          <w:rPr>
            <w:rFonts w:cs="Arial"/>
            <w:b/>
            <w:bCs/>
            <w:sz w:val="20"/>
          </w:rPr>
          <w:t xml:space="preserve">Gate 1 Conditional Clause [and Reservation] </w:t>
        </w:r>
        <w:r w:rsidRPr="52DCA468">
          <w:rPr>
            <w:rFonts w:cs="Arial"/>
            <w:sz w:val="20"/>
          </w:rPr>
          <w:t xml:space="preserve">– </w:t>
        </w:r>
        <w:r w:rsidRPr="52DCA468">
          <w:rPr>
            <w:rFonts w:cs="Arial"/>
            <w:b/>
            <w:bCs/>
            <w:sz w:val="20"/>
          </w:rPr>
          <w:t>Gate 1 Agreements</w:t>
        </w:r>
        <w:r w:rsidRPr="52DCA468">
          <w:rPr>
            <w:rFonts w:cs="Arial"/>
            <w:sz w:val="20"/>
          </w:rPr>
          <w:t xml:space="preserve"> only</w:t>
        </w:r>
      </w:ins>
    </w:p>
    <w:p w14:paraId="24CCF278" w14:textId="73D40DE9" w:rsidR="009B03FC" w:rsidRPr="00E57317" w:rsidRDefault="009B03FC" w:rsidP="3FB930D6">
      <w:pPr>
        <w:spacing w:after="240" w:line="360" w:lineRule="auto"/>
        <w:ind w:left="855" w:hanging="855"/>
        <w:rPr>
          <w:ins w:id="15" w:author="Author"/>
          <w:rFonts w:cs="Arial"/>
          <w:sz w:val="20"/>
        </w:rPr>
      </w:pPr>
      <w:ins w:id="16" w:author="Author">
        <w:r w:rsidRPr="3FB930D6">
          <w:rPr>
            <w:rFonts w:cs="Arial"/>
            <w:sz w:val="20"/>
          </w:rPr>
          <w:t>1.2.1</w:t>
        </w:r>
        <w:r>
          <w:tab/>
        </w:r>
        <w:r w:rsidRPr="3FB930D6">
          <w:rPr>
            <w:rFonts w:cs="Arial"/>
            <w:sz w:val="20"/>
          </w:rPr>
          <w:t xml:space="preserve">As provided for at Clause 1.2 of the </w:t>
        </w:r>
        <w:r w:rsidRPr="3FB930D6">
          <w:rPr>
            <w:rFonts w:cs="Arial"/>
            <w:b/>
            <w:bCs/>
            <w:sz w:val="20"/>
          </w:rPr>
          <w:t>Construction Agreement</w:t>
        </w:r>
        <w:r w:rsidRPr="3FB930D6">
          <w:rPr>
            <w:rFonts w:cs="Arial"/>
            <w:sz w:val="20"/>
          </w:rPr>
          <w:t xml:space="preserve"> and this Clause 1.2 the parties agree that until the [</w:t>
        </w:r>
        <w:r w:rsidRPr="3FB930D6">
          <w:rPr>
            <w:rFonts w:cs="Arial"/>
            <w:b/>
            <w:bCs/>
            <w:sz w:val="20"/>
          </w:rPr>
          <w:t>Gate 2 Date</w:t>
        </w:r>
        <w:r w:rsidRPr="3FB930D6">
          <w:rPr>
            <w:rFonts w:cs="Arial"/>
            <w:sz w:val="20"/>
          </w:rPr>
          <w:t xml:space="preserve">] the rights and obligations of each party pursuant to this </w:t>
        </w:r>
        <w:r w:rsidRPr="3FB930D6">
          <w:rPr>
            <w:rFonts w:cs="Arial"/>
            <w:b/>
            <w:bCs/>
            <w:sz w:val="20"/>
          </w:rPr>
          <w:t xml:space="preserve">Bilateral </w:t>
        </w:r>
        <w:r w:rsidR="00B01C6C" w:rsidRPr="3FB930D6">
          <w:rPr>
            <w:rFonts w:cs="Arial"/>
            <w:b/>
            <w:bCs/>
            <w:sz w:val="20"/>
          </w:rPr>
          <w:t>Connection</w:t>
        </w:r>
        <w:r w:rsidRPr="3FB930D6">
          <w:rPr>
            <w:rFonts w:cs="Arial"/>
            <w:b/>
            <w:bCs/>
            <w:sz w:val="20"/>
          </w:rPr>
          <w:t xml:space="preserve"> Agreement</w:t>
        </w:r>
        <w:r w:rsidRPr="3FB930D6">
          <w:rPr>
            <w:rFonts w:cs="Arial"/>
            <w:sz w:val="20"/>
          </w:rPr>
          <w:t xml:space="preserve"> other than this Clause 1.2 shall be suspended.</w:t>
        </w:r>
      </w:ins>
    </w:p>
    <w:p w14:paraId="657EAEF2" w14:textId="692DDC51" w:rsidR="009B03FC" w:rsidRPr="0062203C" w:rsidRDefault="009B03FC" w:rsidP="2E280F26">
      <w:pPr>
        <w:spacing w:after="240" w:line="360" w:lineRule="auto"/>
        <w:ind w:left="855" w:hanging="855"/>
        <w:rPr>
          <w:ins w:id="17" w:author="Author"/>
          <w:rFonts w:cs="Arial"/>
          <w:sz w:val="20"/>
        </w:rPr>
      </w:pPr>
      <w:ins w:id="18" w:author="Author">
        <w:r w:rsidRPr="2E280F26">
          <w:rPr>
            <w:rFonts w:cs="Arial"/>
            <w:sz w:val="20"/>
          </w:rPr>
          <w:t>1.2.2</w:t>
        </w:r>
        <w:r>
          <w:tab/>
        </w:r>
        <w:r w:rsidRPr="2E280F26">
          <w:rPr>
            <w:rFonts w:cs="Arial"/>
            <w:sz w:val="20"/>
          </w:rPr>
          <w:t xml:space="preserve">[The parties further agree and acknowledge that the information provided for the purposes of the </w:t>
        </w:r>
        <w:r w:rsidRPr="2E280F26">
          <w:rPr>
            <w:rFonts w:cs="Arial"/>
            <w:b/>
            <w:bCs/>
            <w:sz w:val="20"/>
          </w:rPr>
          <w:t>Gate 1 Agreement</w:t>
        </w:r>
        <w:r w:rsidRPr="2E280F26">
          <w:rPr>
            <w:rFonts w:cs="Arial"/>
            <w:sz w:val="20"/>
          </w:rPr>
          <w:t xml:space="preserve"> and set out in the Appendix [O][P] to the </w:t>
        </w:r>
        <w:r w:rsidRPr="2E280F26">
          <w:rPr>
            <w:rFonts w:cs="Arial"/>
            <w:b/>
            <w:bCs/>
            <w:sz w:val="20"/>
          </w:rPr>
          <w:t>Construction Agreement</w:t>
        </w:r>
        <w:r w:rsidRPr="2E280F26">
          <w:rPr>
            <w:rFonts w:cs="Arial"/>
            <w:sz w:val="20"/>
          </w:rPr>
          <w:t xml:space="preserve"> is indicative only prior to the [</w:t>
        </w:r>
        <w:r w:rsidRPr="2E280F26">
          <w:rPr>
            <w:rFonts w:cs="Arial"/>
            <w:b/>
            <w:bCs/>
            <w:sz w:val="20"/>
          </w:rPr>
          <w:t>Gate 2 Date</w:t>
        </w:r>
        <w:r w:rsidRPr="2E280F26">
          <w:rPr>
            <w:rFonts w:cs="Arial"/>
            <w:sz w:val="20"/>
          </w:rPr>
          <w:t xml:space="preserve">] and shall not be binding on the parties or confer any commitment to these by </w:t>
        </w:r>
        <w:r w:rsidRPr="2E280F26">
          <w:rPr>
            <w:rFonts w:cs="Arial"/>
            <w:b/>
            <w:bCs/>
            <w:sz w:val="20"/>
          </w:rPr>
          <w:t>The Company</w:t>
        </w:r>
        <w:r w:rsidRPr="2E280F26">
          <w:rPr>
            <w:rFonts w:cs="Arial"/>
            <w:sz w:val="20"/>
          </w:rPr>
          <w:t xml:space="preserve"> and any reliance on them for any purpose prior to the </w:t>
        </w:r>
        <w:r w:rsidRPr="2E280F26">
          <w:rPr>
            <w:rFonts w:cs="Arial"/>
            <w:b/>
            <w:bCs/>
            <w:sz w:val="20"/>
          </w:rPr>
          <w:t>Gate 2 Date</w:t>
        </w:r>
        <w:r w:rsidRPr="2E280F26">
          <w:rPr>
            <w:rFonts w:cs="Arial"/>
            <w:sz w:val="20"/>
          </w:rPr>
          <w:t xml:space="preserve"> is at the </w:t>
        </w:r>
        <w:r w:rsidRPr="2E280F26">
          <w:rPr>
            <w:rFonts w:cs="Arial"/>
            <w:b/>
            <w:bCs/>
            <w:sz w:val="20"/>
          </w:rPr>
          <w:t>User’s</w:t>
        </w:r>
        <w:r w:rsidRPr="2E280F26">
          <w:rPr>
            <w:rFonts w:cs="Arial"/>
            <w:sz w:val="20"/>
          </w:rPr>
          <w:t xml:space="preserve"> risk – no </w:t>
        </w:r>
        <w:r w:rsidRPr="2E280F26">
          <w:rPr>
            <w:rFonts w:cs="Arial"/>
            <w:b/>
            <w:bCs/>
            <w:sz w:val="20"/>
          </w:rPr>
          <w:t>Reservation</w:t>
        </w:r>
        <w:r w:rsidR="00E57317" w:rsidRPr="2E280F26">
          <w:rPr>
            <w:rFonts w:cs="Arial"/>
            <w:sz w:val="20"/>
          </w:rPr>
          <w:t>.</w:t>
        </w:r>
        <w:r w:rsidRPr="2E280F26">
          <w:rPr>
            <w:rFonts w:cs="Arial"/>
            <w:sz w:val="20"/>
          </w:rPr>
          <w:t xml:space="preserve">] [The parties further agree that the </w:t>
        </w:r>
        <w:r w:rsidRPr="2E280F26">
          <w:rPr>
            <w:rFonts w:cs="Arial"/>
            <w:b/>
            <w:bCs/>
            <w:sz w:val="20"/>
          </w:rPr>
          <w:t>Connection Site</w:t>
        </w:r>
        <w:r w:rsidRPr="2E280F26">
          <w:rPr>
            <w:rFonts w:cs="Arial"/>
            <w:sz w:val="20"/>
          </w:rPr>
          <w:t xml:space="preserve"> and </w:t>
        </w:r>
        <w:r w:rsidRPr="2E280F26">
          <w:rPr>
            <w:rFonts w:cs="Arial"/>
            <w:b/>
            <w:bCs/>
            <w:sz w:val="20"/>
          </w:rPr>
          <w:t>Completion Date</w:t>
        </w:r>
        <w:r w:rsidRPr="2E280F26">
          <w:rPr>
            <w:rFonts w:cs="Arial"/>
            <w:sz w:val="20"/>
          </w:rPr>
          <w:t xml:space="preserve"> and </w:t>
        </w:r>
        <w:r w:rsidRPr="2E280F26">
          <w:rPr>
            <w:rFonts w:cs="Arial"/>
            <w:b/>
            <w:bCs/>
            <w:sz w:val="20"/>
          </w:rPr>
          <w:t>Transmission Entry Capacity</w:t>
        </w:r>
        <w:r w:rsidRPr="2E280F26">
          <w:rPr>
            <w:rFonts w:cs="Arial"/>
            <w:sz w:val="20"/>
          </w:rPr>
          <w:t xml:space="preserve"> </w:t>
        </w:r>
        <w:r w:rsidR="00071903" w:rsidRPr="2E280F26">
          <w:rPr>
            <w:rFonts w:cs="Arial"/>
            <w:sz w:val="20"/>
          </w:rPr>
          <w:t>[add other capacity refs ref</w:t>
        </w:r>
        <w:r w:rsidR="6A95BBFC" w:rsidRPr="2E280F26">
          <w:rPr>
            <w:rFonts w:cs="Arial"/>
            <w:sz w:val="20"/>
          </w:rPr>
          <w:t>l</w:t>
        </w:r>
        <w:r w:rsidR="00071903" w:rsidRPr="2E280F26">
          <w:rPr>
            <w:rFonts w:cs="Arial"/>
            <w:sz w:val="20"/>
          </w:rPr>
          <w:t xml:space="preserve">ecting </w:t>
        </w:r>
        <w:r w:rsidR="004F107A" w:rsidRPr="2E280F26">
          <w:rPr>
            <w:rFonts w:cs="Arial"/>
            <w:sz w:val="20"/>
          </w:rPr>
          <w:t xml:space="preserve">import and export] </w:t>
        </w:r>
        <w:r w:rsidR="00071903" w:rsidRPr="2E280F26">
          <w:rPr>
            <w:rFonts w:cs="Arial"/>
            <w:sz w:val="20"/>
          </w:rPr>
          <w:t xml:space="preserve">for Interconnector/MPI </w:t>
        </w:r>
        <w:r w:rsidRPr="2E280F26">
          <w:rPr>
            <w:rFonts w:cs="Arial"/>
            <w:sz w:val="20"/>
          </w:rPr>
          <w:t xml:space="preserve">as set out in Appendix [O][P] to the </w:t>
        </w:r>
        <w:r w:rsidRPr="2E280F26">
          <w:rPr>
            <w:rFonts w:cs="Arial"/>
            <w:b/>
            <w:bCs/>
            <w:sz w:val="20"/>
          </w:rPr>
          <w:t>Construction Agreement</w:t>
        </w:r>
        <w:r w:rsidRPr="2E280F26">
          <w:rPr>
            <w:rFonts w:cs="Arial"/>
            <w:sz w:val="20"/>
          </w:rPr>
          <w:t xml:space="preserve"> have been </w:t>
        </w:r>
        <w:r w:rsidRPr="2E280F26">
          <w:rPr>
            <w:rFonts w:cs="Arial"/>
            <w:b/>
            <w:bCs/>
            <w:sz w:val="20"/>
          </w:rPr>
          <w:t>Reserved</w:t>
        </w:r>
        <w:r w:rsidRPr="2E280F26">
          <w:rPr>
            <w:rFonts w:cs="Arial"/>
            <w:sz w:val="20"/>
          </w:rPr>
          <w:t xml:space="preserve"> for the purposes of this connection and/or use of system and any </w:t>
        </w:r>
        <w:r w:rsidRPr="2E280F26">
          <w:rPr>
            <w:rFonts w:cs="Arial"/>
            <w:b/>
            <w:bCs/>
            <w:sz w:val="20"/>
          </w:rPr>
          <w:t>Gate 2 Offer</w:t>
        </w:r>
        <w:r w:rsidRPr="2E280F26">
          <w:rPr>
            <w:rFonts w:cs="Arial"/>
            <w:sz w:val="20"/>
          </w:rPr>
          <w:t xml:space="preserve"> will reflect this provided that the </w:t>
        </w:r>
        <w:r w:rsidRPr="2E280F26">
          <w:rPr>
            <w:rFonts w:cs="Arial"/>
            <w:b/>
            <w:bCs/>
            <w:sz w:val="20"/>
          </w:rPr>
          <w:t>Gate 2 Application</w:t>
        </w:r>
        <w:r w:rsidRPr="2E280F26">
          <w:rPr>
            <w:rFonts w:cs="Arial"/>
            <w:sz w:val="20"/>
          </w:rPr>
          <w:t xml:space="preserve"> is made prior to the </w:t>
        </w:r>
        <w:r w:rsidRPr="2E280F26">
          <w:rPr>
            <w:rFonts w:cs="Arial"/>
            <w:b/>
            <w:bCs/>
            <w:sz w:val="20"/>
          </w:rPr>
          <w:t xml:space="preserve">Reservation Expiry Date </w:t>
        </w:r>
        <w:r w:rsidRPr="2E280F26">
          <w:rPr>
            <w:rFonts w:cs="Arial"/>
            <w:sz w:val="20"/>
          </w:rPr>
          <w:t>and the</w:t>
        </w:r>
        <w:r w:rsidRPr="2E280F26">
          <w:rPr>
            <w:rFonts w:cs="Arial"/>
            <w:b/>
            <w:bCs/>
            <w:sz w:val="20"/>
          </w:rPr>
          <w:t xml:space="preserve"> Gate 2 Offer</w:t>
        </w:r>
        <w:r w:rsidRPr="2E280F26">
          <w:rPr>
            <w:rFonts w:cs="Arial"/>
            <w:sz w:val="20"/>
          </w:rPr>
          <w:t xml:space="preserve"> is accepted – where </w:t>
        </w:r>
        <w:r w:rsidRPr="2E280F26">
          <w:rPr>
            <w:rFonts w:cs="Arial"/>
            <w:b/>
            <w:bCs/>
            <w:sz w:val="20"/>
          </w:rPr>
          <w:t>Reservation</w:t>
        </w:r>
        <w:r w:rsidRPr="2E280F26">
          <w:rPr>
            <w:rFonts w:cs="Arial"/>
            <w:sz w:val="20"/>
          </w:rPr>
          <w:t>].</w:t>
        </w:r>
      </w:ins>
    </w:p>
    <w:p w14:paraId="480A7373" w14:textId="417AA8A1" w:rsidR="009B03FC" w:rsidRPr="004F107A" w:rsidRDefault="009B03FC" w:rsidP="00E57317">
      <w:pPr>
        <w:spacing w:after="240" w:line="360" w:lineRule="auto"/>
        <w:ind w:left="855" w:hanging="855"/>
        <w:rPr>
          <w:ins w:id="19" w:author="Author"/>
          <w:rFonts w:cs="Arial"/>
          <w:b/>
          <w:bCs/>
          <w:sz w:val="20"/>
        </w:rPr>
      </w:pPr>
      <w:ins w:id="20" w:author="Author">
        <w:r w:rsidRPr="0062203C">
          <w:rPr>
            <w:rFonts w:cs="Arial"/>
            <w:sz w:val="20"/>
          </w:rPr>
          <w:t>1.2.3</w:t>
        </w:r>
        <w:r w:rsidRPr="004F107A">
          <w:rPr>
            <w:rFonts w:cs="Arial"/>
            <w:sz w:val="20"/>
          </w:rPr>
          <w:tab/>
          <w:t>With effect from the [</w:t>
        </w:r>
        <w:r w:rsidRPr="004F107A">
          <w:rPr>
            <w:rFonts w:cs="Arial"/>
            <w:b/>
            <w:bCs/>
            <w:sz w:val="20"/>
          </w:rPr>
          <w:t>Gate 2 Date</w:t>
        </w:r>
        <w:r w:rsidRPr="004F107A">
          <w:rPr>
            <w:rFonts w:cs="Arial"/>
            <w:sz w:val="20"/>
          </w:rPr>
          <w:t>]</w:t>
        </w:r>
        <w:r w:rsidRPr="004F107A" w:rsidDel="008B710B">
          <w:rPr>
            <w:rFonts w:cs="Arial"/>
            <w:sz w:val="20"/>
          </w:rPr>
          <w:t xml:space="preserve"> </w:t>
        </w:r>
        <w:r w:rsidRPr="004F107A">
          <w:rPr>
            <w:rFonts w:cs="Arial"/>
            <w:sz w:val="20"/>
          </w:rPr>
          <w:t xml:space="preserve">the provisions of this </w:t>
        </w:r>
        <w:r w:rsidRPr="004F107A">
          <w:rPr>
            <w:rFonts w:cs="Arial"/>
            <w:b/>
            <w:bCs/>
            <w:sz w:val="20"/>
          </w:rPr>
          <w:t xml:space="preserve">Bilateral </w:t>
        </w:r>
        <w:r w:rsidRPr="004F107A">
          <w:rPr>
            <w:rFonts w:cs="Arial"/>
            <w:sz w:val="20"/>
          </w:rPr>
          <w:t xml:space="preserve"> </w:t>
        </w:r>
        <w:r w:rsidR="00B01C6C">
          <w:rPr>
            <w:rFonts w:cs="Arial"/>
            <w:b/>
            <w:bCs/>
            <w:sz w:val="20"/>
          </w:rPr>
          <w:t>Connection</w:t>
        </w:r>
        <w:r w:rsidRPr="004F107A">
          <w:rPr>
            <w:rFonts w:cs="Arial"/>
            <w:sz w:val="20"/>
          </w:rPr>
          <w:t xml:space="preserve"> </w:t>
        </w:r>
        <w:r w:rsidRPr="004F107A">
          <w:rPr>
            <w:rFonts w:cs="Arial"/>
            <w:b/>
            <w:bCs/>
            <w:sz w:val="20"/>
          </w:rPr>
          <w:t>Agreement</w:t>
        </w:r>
        <w:r w:rsidRPr="004F107A">
          <w:rPr>
            <w:rFonts w:cs="Arial"/>
            <w:sz w:val="20"/>
          </w:rPr>
          <w:t>, as amended by the [</w:t>
        </w:r>
        <w:r w:rsidRPr="004F107A">
          <w:rPr>
            <w:rFonts w:cs="Arial"/>
            <w:b/>
            <w:bCs/>
            <w:sz w:val="20"/>
          </w:rPr>
          <w:t>Gate 2 Offer</w:t>
        </w:r>
        <w:r w:rsidRPr="004F107A">
          <w:rPr>
            <w:rFonts w:cs="Arial"/>
            <w:sz w:val="20"/>
          </w:rPr>
          <w:t>]</w:t>
        </w:r>
        <w:r w:rsidRPr="004F107A" w:rsidDel="008B710B">
          <w:rPr>
            <w:rFonts w:cs="Arial"/>
            <w:b/>
            <w:bCs/>
            <w:sz w:val="20"/>
          </w:rPr>
          <w:t xml:space="preserve"> </w:t>
        </w:r>
        <w:r w:rsidRPr="004F107A">
          <w:rPr>
            <w:rFonts w:cs="Arial"/>
            <w:sz w:val="20"/>
          </w:rPr>
          <w:t>by agreement of the parties shall be in full force and effect.</w:t>
        </w:r>
        <w:r w:rsidR="00E57317">
          <w:rPr>
            <w:rFonts w:cs="Arial"/>
            <w:sz w:val="20"/>
          </w:rPr>
          <w:t>]</w:t>
        </w:r>
      </w:ins>
    </w:p>
    <w:p w14:paraId="210998DE" w14:textId="77777777" w:rsidR="00B37805" w:rsidRPr="00E559B5" w:rsidRDefault="00B37805" w:rsidP="00B01C6C">
      <w:pPr>
        <w:spacing w:after="120" w:line="360" w:lineRule="auto"/>
        <w:rPr>
          <w:sz w:val="20"/>
          <w:u w:val="single"/>
          <w:lang w:eastAsia="en-GB"/>
        </w:rPr>
      </w:pPr>
    </w:p>
    <w:p w14:paraId="083A3F0A" w14:textId="77777777" w:rsidR="00B37805" w:rsidRPr="00752F8D" w:rsidRDefault="00B37805" w:rsidP="00B37805">
      <w:pPr>
        <w:spacing w:after="120" w:line="360" w:lineRule="auto"/>
        <w:ind w:left="567" w:hanging="567"/>
        <w:rPr>
          <w:b/>
          <w:sz w:val="20"/>
          <w:lang w:eastAsia="en-GB"/>
        </w:rPr>
      </w:pPr>
      <w:r w:rsidRPr="00752F8D">
        <w:rPr>
          <w:b/>
          <w:sz w:val="20"/>
          <w:lang w:eastAsia="en-GB"/>
        </w:rPr>
        <w:t>2.</w:t>
      </w:r>
      <w:r w:rsidRPr="00752F8D">
        <w:rPr>
          <w:b/>
          <w:sz w:val="20"/>
          <w:lang w:eastAsia="en-GB"/>
        </w:rPr>
        <w:tab/>
        <w:t>COMMENCEMENT</w:t>
      </w:r>
    </w:p>
    <w:p w14:paraId="3D911390" w14:textId="77777777" w:rsidR="00B37805" w:rsidRPr="00752F8D" w:rsidRDefault="00B37805" w:rsidP="00B37805">
      <w:pPr>
        <w:spacing w:after="120" w:line="360" w:lineRule="auto"/>
        <w:ind w:left="567"/>
        <w:rPr>
          <w:sz w:val="20"/>
          <w:lang w:eastAsia="en-GB"/>
        </w:rPr>
      </w:pPr>
      <w:r w:rsidRPr="00752F8D">
        <w:rPr>
          <w:sz w:val="20"/>
          <w:lang w:eastAsia="en-GB"/>
        </w:rPr>
        <w:t xml:space="preserve">This </w:t>
      </w:r>
      <w:r w:rsidRPr="00752F8D">
        <w:rPr>
          <w:b/>
          <w:sz w:val="20"/>
          <w:lang w:eastAsia="en-GB"/>
        </w:rPr>
        <w:t>Bilateral Connection Agreement</w:t>
      </w:r>
      <w:r w:rsidRPr="00752F8D">
        <w:rPr>
          <w:sz w:val="20"/>
          <w:lang w:eastAsia="en-GB"/>
        </w:rPr>
        <w:t xml:space="preserve"> shall commence on [</w:t>
      </w:r>
      <w:r w:rsidRPr="00752F8D">
        <w:rPr>
          <w:sz w:val="20"/>
          <w:lang w:eastAsia="en-GB"/>
        </w:rPr>
        <w:tab/>
        <w:t>].</w:t>
      </w:r>
    </w:p>
    <w:p w14:paraId="01A8463F" w14:textId="77777777" w:rsidR="00B37805" w:rsidRPr="00752F8D" w:rsidRDefault="00B37805" w:rsidP="00B37805">
      <w:pPr>
        <w:spacing w:after="120" w:line="360" w:lineRule="auto"/>
        <w:ind w:left="567" w:hanging="567"/>
        <w:rPr>
          <w:b/>
          <w:sz w:val="20"/>
          <w:lang w:eastAsia="en-GB"/>
        </w:rPr>
      </w:pPr>
      <w:r w:rsidRPr="00752F8D">
        <w:rPr>
          <w:b/>
          <w:sz w:val="20"/>
          <w:lang w:eastAsia="en-GB"/>
        </w:rPr>
        <w:t>3.</w:t>
      </w:r>
      <w:r w:rsidRPr="00752F8D">
        <w:rPr>
          <w:b/>
          <w:sz w:val="20"/>
          <w:lang w:eastAsia="en-GB"/>
        </w:rPr>
        <w:tab/>
        <w:t>THE CONNECTION SITE AND TRANSMISSION CONNECTION ASSETS</w:t>
      </w:r>
    </w:p>
    <w:p w14:paraId="2F9B8494"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r w:rsidRPr="00752F8D">
        <w:rPr>
          <w:b/>
          <w:sz w:val="20"/>
          <w:lang w:eastAsia="en-GB"/>
        </w:rPr>
        <w:t>Connection Site</w:t>
      </w:r>
      <w:r w:rsidRPr="00752F8D">
        <w:rPr>
          <w:sz w:val="20"/>
          <w:lang w:eastAsia="en-GB"/>
        </w:rPr>
        <w:t xml:space="preserve"> and </w:t>
      </w:r>
      <w:r w:rsidRPr="00752F8D">
        <w:rPr>
          <w:b/>
          <w:sz w:val="20"/>
          <w:lang w:eastAsia="en-GB"/>
        </w:rPr>
        <w:t>Transmission Connection Assets</w:t>
      </w:r>
      <w:r w:rsidRPr="00752F8D">
        <w:rPr>
          <w:sz w:val="20"/>
          <w:lang w:eastAsia="en-GB"/>
        </w:rPr>
        <w:t xml:space="preserve"> to which this </w:t>
      </w:r>
      <w:r w:rsidRPr="00752F8D">
        <w:rPr>
          <w:b/>
          <w:sz w:val="20"/>
          <w:lang w:eastAsia="en-GB"/>
        </w:rPr>
        <w:t>Bilateral Connection Agreement</w:t>
      </w:r>
      <w:r w:rsidRPr="00752F8D">
        <w:rPr>
          <w:sz w:val="20"/>
          <w:lang w:eastAsia="en-GB"/>
        </w:rPr>
        <w:t xml:space="preserve"> relates is more particularly described in Appendix A.</w:t>
      </w:r>
    </w:p>
    <w:p w14:paraId="7C39E340" w14:textId="77777777" w:rsidR="00B37805" w:rsidRPr="00752F8D" w:rsidRDefault="00B37805" w:rsidP="00B37805">
      <w:pPr>
        <w:spacing w:after="120" w:line="360" w:lineRule="auto"/>
        <w:ind w:left="567" w:hanging="567"/>
        <w:rPr>
          <w:b/>
          <w:sz w:val="20"/>
          <w:lang w:eastAsia="en-GB"/>
        </w:rPr>
      </w:pPr>
      <w:r w:rsidRPr="00752F8D">
        <w:rPr>
          <w:b/>
          <w:sz w:val="20"/>
          <w:lang w:eastAsia="en-GB"/>
        </w:rPr>
        <w:t>4.</w:t>
      </w:r>
      <w:r w:rsidRPr="00752F8D">
        <w:rPr>
          <w:b/>
          <w:sz w:val="20"/>
          <w:lang w:eastAsia="en-GB"/>
        </w:rPr>
        <w:tab/>
        <w:t>CONNECTION CHARGES</w:t>
      </w:r>
    </w:p>
    <w:p w14:paraId="53D01083"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r w:rsidRPr="00752F8D">
        <w:rPr>
          <w:b/>
          <w:sz w:val="20"/>
          <w:lang w:eastAsia="en-GB"/>
        </w:rPr>
        <w:t>Connection Charges</w:t>
      </w:r>
      <w:r w:rsidRPr="00752F8D">
        <w:rPr>
          <w:sz w:val="20"/>
          <w:lang w:eastAsia="en-GB"/>
        </w:rPr>
        <w:t xml:space="preserve"> payable by the </w:t>
      </w:r>
      <w:r w:rsidRPr="00752F8D">
        <w:rPr>
          <w:b/>
          <w:sz w:val="20"/>
          <w:lang w:eastAsia="en-GB"/>
        </w:rPr>
        <w:t>User</w:t>
      </w:r>
      <w:r w:rsidRPr="00752F8D">
        <w:rPr>
          <w:sz w:val="20"/>
          <w:lang w:eastAsia="en-GB"/>
        </w:rPr>
        <w:t xml:space="preserve"> in accordance with the </w:t>
      </w:r>
      <w:r w:rsidRPr="00752F8D">
        <w:rPr>
          <w:b/>
          <w:sz w:val="20"/>
          <w:lang w:eastAsia="en-GB"/>
        </w:rPr>
        <w:t>CUSC</w:t>
      </w:r>
      <w:r w:rsidRPr="00752F8D">
        <w:rPr>
          <w:sz w:val="20"/>
          <w:lang w:eastAsia="en-GB"/>
        </w:rPr>
        <w:t xml:space="preserve"> in respect of the </w:t>
      </w:r>
      <w:r w:rsidRPr="00752F8D">
        <w:rPr>
          <w:b/>
          <w:sz w:val="20"/>
          <w:lang w:eastAsia="en-GB"/>
        </w:rPr>
        <w:t>Transmission Connection Assets</w:t>
      </w:r>
      <w:r w:rsidRPr="00752F8D">
        <w:rPr>
          <w:sz w:val="20"/>
          <w:lang w:eastAsia="en-GB"/>
        </w:rPr>
        <w:t xml:space="preserve"> set out in Appendix A [(including the </w:t>
      </w:r>
      <w:r w:rsidRPr="00752F8D">
        <w:rPr>
          <w:b/>
          <w:sz w:val="20"/>
          <w:lang w:eastAsia="en-GB"/>
        </w:rPr>
        <w:t>One-Off Charge</w:t>
      </w:r>
      <w:r w:rsidRPr="00752F8D">
        <w:rPr>
          <w:sz w:val="20"/>
          <w:lang w:eastAsia="en-GB"/>
        </w:rPr>
        <w:t xml:space="preserve">)] are set out in Appendix B. These </w:t>
      </w:r>
      <w:r w:rsidRPr="00752F8D">
        <w:rPr>
          <w:b/>
          <w:sz w:val="20"/>
          <w:lang w:eastAsia="en-GB"/>
        </w:rPr>
        <w:t>Connection Charges</w:t>
      </w:r>
      <w:r w:rsidRPr="00752F8D">
        <w:rPr>
          <w:sz w:val="20"/>
          <w:lang w:eastAsia="en-GB"/>
        </w:rPr>
        <w:t xml:space="preserve"> shall be payable by the </w:t>
      </w:r>
      <w:r w:rsidRPr="00752F8D">
        <w:rPr>
          <w:b/>
          <w:sz w:val="20"/>
          <w:lang w:eastAsia="en-GB"/>
        </w:rPr>
        <w:t>User</w:t>
      </w:r>
      <w:r w:rsidRPr="00752F8D">
        <w:rPr>
          <w:sz w:val="20"/>
          <w:lang w:eastAsia="en-GB"/>
        </w:rPr>
        <w:t xml:space="preserve"> from the [</w:t>
      </w:r>
      <w:r w:rsidRPr="00752F8D">
        <w:rPr>
          <w:b/>
          <w:sz w:val="20"/>
          <w:lang w:eastAsia="en-GB"/>
        </w:rPr>
        <w:t>CUSC Implementation Date</w:t>
      </w:r>
      <w:r w:rsidRPr="00752F8D">
        <w:rPr>
          <w:sz w:val="20"/>
          <w:lang w:eastAsia="en-GB"/>
        </w:rPr>
        <w:t>] [or] [</w:t>
      </w:r>
      <w:r w:rsidRPr="00752F8D">
        <w:rPr>
          <w:b/>
          <w:sz w:val="20"/>
          <w:lang w:eastAsia="en-GB"/>
        </w:rPr>
        <w:t>Charging Date</w:t>
      </w:r>
      <w:r w:rsidRPr="00752F8D">
        <w:rPr>
          <w:sz w:val="20"/>
          <w:lang w:eastAsia="en-GB"/>
        </w:rPr>
        <w:t>].</w:t>
      </w:r>
    </w:p>
    <w:p w14:paraId="7016565E" w14:textId="77777777" w:rsidR="00B37805" w:rsidRPr="00752F8D" w:rsidRDefault="00B37805" w:rsidP="00B37805">
      <w:pPr>
        <w:spacing w:after="120" w:line="360" w:lineRule="auto"/>
        <w:ind w:left="567" w:hanging="567"/>
        <w:rPr>
          <w:b/>
          <w:i/>
          <w:iCs/>
          <w:sz w:val="20"/>
          <w:lang w:eastAsia="en-GB"/>
        </w:rPr>
      </w:pPr>
      <w:r w:rsidRPr="00752F8D">
        <w:rPr>
          <w:b/>
          <w:i/>
          <w:iCs/>
          <w:sz w:val="20"/>
          <w:lang w:eastAsia="en-GB"/>
        </w:rPr>
        <w:t>5.</w:t>
      </w:r>
      <w:r w:rsidRPr="00752F8D">
        <w:rPr>
          <w:b/>
          <w:i/>
          <w:iCs/>
          <w:sz w:val="20"/>
          <w:lang w:eastAsia="en-GB"/>
        </w:rPr>
        <w:tab/>
      </w:r>
      <w:r w:rsidRPr="00752F8D">
        <w:rPr>
          <w:b/>
          <w:sz w:val="20"/>
          <w:lang w:eastAsia="en-GB"/>
        </w:rPr>
        <w:t xml:space="preserve">[USE OF SYSTEM </w:t>
      </w:r>
      <w:r w:rsidRPr="00752F8D">
        <w:rPr>
          <w:i/>
          <w:iCs/>
          <w:sz w:val="20"/>
          <w:lang w:eastAsia="en-GB"/>
        </w:rPr>
        <w:t>(power station only)</w:t>
      </w:r>
    </w:p>
    <w:p w14:paraId="23FC39C1"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right to use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shall commence on and </w:t>
      </w:r>
      <w:r w:rsidRPr="00752F8D">
        <w:rPr>
          <w:b/>
          <w:sz w:val="20"/>
          <w:lang w:eastAsia="en-GB"/>
        </w:rPr>
        <w:t>Use of System Charges</w:t>
      </w:r>
      <w:r w:rsidRPr="00752F8D">
        <w:rPr>
          <w:sz w:val="20"/>
          <w:lang w:eastAsia="en-GB"/>
        </w:rPr>
        <w:t xml:space="preserve"> shall be payable by the </w:t>
      </w:r>
      <w:r w:rsidRPr="00752F8D">
        <w:rPr>
          <w:b/>
          <w:sz w:val="20"/>
          <w:lang w:eastAsia="en-GB"/>
        </w:rPr>
        <w:t>User</w:t>
      </w:r>
      <w:r w:rsidRPr="00752F8D">
        <w:rPr>
          <w:sz w:val="20"/>
          <w:lang w:eastAsia="en-GB"/>
        </w:rPr>
        <w:t xml:space="preserve"> from the [</w:t>
      </w:r>
      <w:r w:rsidRPr="00752F8D">
        <w:rPr>
          <w:b/>
          <w:sz w:val="20"/>
          <w:lang w:eastAsia="en-GB"/>
        </w:rPr>
        <w:t>CUSC Implementation Date</w:t>
      </w:r>
      <w:r w:rsidRPr="00752F8D">
        <w:rPr>
          <w:sz w:val="20"/>
          <w:lang w:eastAsia="en-GB"/>
        </w:rPr>
        <w:t>] [or] [</w:t>
      </w:r>
      <w:r w:rsidRPr="00752F8D">
        <w:rPr>
          <w:b/>
          <w:sz w:val="20"/>
          <w:lang w:eastAsia="en-GB"/>
        </w:rPr>
        <w:t>Charging Date</w:t>
      </w:r>
      <w:r w:rsidRPr="00752F8D">
        <w:rPr>
          <w:sz w:val="20"/>
          <w:lang w:eastAsia="en-GB"/>
        </w:rPr>
        <w:t>].</w:t>
      </w:r>
      <w:r w:rsidRPr="00752F8D">
        <w:rPr>
          <w:b/>
          <w:sz w:val="20"/>
          <w:lang w:eastAsia="en-GB"/>
        </w:rPr>
        <w:t>]</w:t>
      </w:r>
    </w:p>
    <w:p w14:paraId="1E406048" w14:textId="77777777" w:rsidR="00B37805" w:rsidRPr="00752F8D" w:rsidRDefault="00B37805" w:rsidP="00B37805">
      <w:pPr>
        <w:spacing w:after="120" w:line="360" w:lineRule="auto"/>
        <w:ind w:left="567" w:hanging="567"/>
        <w:rPr>
          <w:b/>
          <w:sz w:val="20"/>
          <w:lang w:eastAsia="en-GB"/>
        </w:rPr>
      </w:pPr>
      <w:r w:rsidRPr="00752F8D">
        <w:rPr>
          <w:b/>
          <w:sz w:val="20"/>
          <w:lang w:eastAsia="en-GB"/>
        </w:rPr>
        <w:t>6.</w:t>
      </w:r>
      <w:r w:rsidRPr="00752F8D">
        <w:rPr>
          <w:b/>
          <w:sz w:val="20"/>
          <w:lang w:eastAsia="en-GB"/>
        </w:rPr>
        <w:tab/>
        <w:t>CREDIT REQUIREMENTS</w:t>
      </w:r>
    </w:p>
    <w:p w14:paraId="26BA625B"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amount to be secured by the </w:t>
      </w:r>
      <w:r w:rsidRPr="00752F8D">
        <w:rPr>
          <w:b/>
          <w:sz w:val="20"/>
          <w:lang w:eastAsia="en-GB"/>
        </w:rPr>
        <w:t>User</w:t>
      </w:r>
      <w:r w:rsidRPr="00752F8D">
        <w:rPr>
          <w:sz w:val="20"/>
          <w:lang w:eastAsia="en-GB"/>
        </w:rPr>
        <w:t xml:space="preserve"> from [date] is set out in the </w:t>
      </w:r>
      <w:r w:rsidRPr="00752F8D">
        <w:rPr>
          <w:b/>
          <w:sz w:val="20"/>
          <w:lang w:eastAsia="en-GB"/>
        </w:rPr>
        <w:t>Secured Amount Statement</w:t>
      </w:r>
      <w:r w:rsidRPr="00752F8D">
        <w:rPr>
          <w:sz w:val="20"/>
          <w:lang w:eastAsia="en-GB"/>
        </w:rPr>
        <w:t xml:space="preserve"> issued from time to time and as varied from time to time in accordance with Section 2 of the </w:t>
      </w:r>
      <w:r w:rsidRPr="00752F8D">
        <w:rPr>
          <w:b/>
          <w:sz w:val="20"/>
          <w:lang w:eastAsia="en-GB"/>
        </w:rPr>
        <w:t>CUSC</w:t>
      </w:r>
      <w:r w:rsidRPr="00752F8D">
        <w:rPr>
          <w:sz w:val="20"/>
          <w:lang w:eastAsia="en-GB"/>
        </w:rPr>
        <w:t>.</w:t>
      </w:r>
    </w:p>
    <w:p w14:paraId="575BF960" w14:textId="77777777" w:rsidR="00B37805" w:rsidRPr="00752F8D" w:rsidRDefault="00B37805" w:rsidP="00B37805">
      <w:pPr>
        <w:spacing w:after="120" w:line="360" w:lineRule="auto"/>
        <w:ind w:left="567" w:hanging="567"/>
        <w:rPr>
          <w:b/>
          <w:sz w:val="20"/>
          <w:lang w:eastAsia="en-GB"/>
        </w:rPr>
      </w:pPr>
      <w:r w:rsidRPr="00752F8D">
        <w:rPr>
          <w:b/>
          <w:sz w:val="20"/>
          <w:lang w:eastAsia="en-GB"/>
        </w:rPr>
        <w:t>7.</w:t>
      </w:r>
      <w:r w:rsidRPr="00752F8D">
        <w:rPr>
          <w:b/>
          <w:sz w:val="20"/>
          <w:lang w:eastAsia="en-GB"/>
        </w:rPr>
        <w:tab/>
        <w:t>CONNECTION ENTRY CAPACITY AND TRANSMISSION ENTRY CAPACITY</w:t>
      </w:r>
    </w:p>
    <w:p w14:paraId="7E7ABA2D" w14:textId="77777777" w:rsidR="00B37805" w:rsidRPr="00752F8D" w:rsidRDefault="00B37805" w:rsidP="00B37805">
      <w:pPr>
        <w:spacing w:after="120" w:line="360" w:lineRule="auto"/>
        <w:ind w:left="567" w:hanging="567"/>
        <w:rPr>
          <w:sz w:val="20"/>
          <w:lang w:eastAsia="en-GB"/>
        </w:rPr>
      </w:pPr>
      <w:r w:rsidRPr="00752F8D">
        <w:rPr>
          <w:sz w:val="20"/>
          <w:lang w:eastAsia="en-GB"/>
        </w:rPr>
        <w:t>7.1</w:t>
      </w:r>
      <w:r w:rsidRPr="00752F8D">
        <w:rPr>
          <w:sz w:val="20"/>
          <w:lang w:eastAsia="en-GB"/>
        </w:rPr>
        <w:tab/>
        <w:t xml:space="preserve">The </w:t>
      </w:r>
      <w:r w:rsidRPr="00752F8D">
        <w:rPr>
          <w:b/>
          <w:sz w:val="20"/>
          <w:lang w:eastAsia="en-GB"/>
        </w:rPr>
        <w:t>Connection Entry Capacity</w:t>
      </w:r>
      <w:r w:rsidRPr="00752F8D">
        <w:rPr>
          <w:sz w:val="20"/>
          <w:lang w:eastAsia="en-GB"/>
        </w:rPr>
        <w:t xml:space="preserve"> in relation to the </w:t>
      </w:r>
      <w:r w:rsidRPr="00752F8D">
        <w:rPr>
          <w:b/>
          <w:sz w:val="20"/>
          <w:lang w:eastAsia="en-GB"/>
        </w:rPr>
        <w:t>Generating Units</w:t>
      </w:r>
      <w:r w:rsidRPr="00752F8D">
        <w:rPr>
          <w:sz w:val="20"/>
          <w:lang w:eastAsia="en-GB"/>
        </w:rPr>
        <w:t xml:space="preserve"> and the </w:t>
      </w:r>
      <w:r w:rsidRPr="00752F8D">
        <w:rPr>
          <w:b/>
          <w:sz w:val="20"/>
          <w:lang w:eastAsia="en-GB"/>
        </w:rPr>
        <w:t>Connection Site</w:t>
      </w:r>
      <w:r w:rsidRPr="00752F8D">
        <w:rPr>
          <w:sz w:val="20"/>
          <w:lang w:eastAsia="en-GB"/>
        </w:rPr>
        <w:t xml:space="preserve"> and the </w:t>
      </w:r>
      <w:r w:rsidRPr="00752F8D">
        <w:rPr>
          <w:b/>
          <w:sz w:val="20"/>
          <w:lang w:eastAsia="en-GB"/>
        </w:rPr>
        <w:t>Transmission Entry Capacity</w:t>
      </w:r>
      <w:r w:rsidRPr="00752F8D">
        <w:rPr>
          <w:sz w:val="20"/>
          <w:lang w:eastAsia="en-GB"/>
        </w:rPr>
        <w:t xml:space="preserve"> in relation to the </w:t>
      </w:r>
      <w:r w:rsidRPr="00752F8D">
        <w:rPr>
          <w:b/>
          <w:sz w:val="20"/>
          <w:lang w:eastAsia="en-GB"/>
        </w:rPr>
        <w:t>Connection Site</w:t>
      </w:r>
      <w:r w:rsidRPr="00752F8D">
        <w:rPr>
          <w:sz w:val="20"/>
          <w:lang w:eastAsia="en-GB"/>
        </w:rPr>
        <w:t>, are specified in Appendix C.</w:t>
      </w:r>
    </w:p>
    <w:p w14:paraId="45455C8A" w14:textId="77777777" w:rsidR="00B37805" w:rsidRPr="00752F8D" w:rsidRDefault="00B37805" w:rsidP="00B37805">
      <w:pPr>
        <w:spacing w:after="120" w:line="360" w:lineRule="auto"/>
        <w:ind w:left="567" w:hanging="567"/>
        <w:rPr>
          <w:sz w:val="20"/>
          <w:lang w:eastAsia="en-GB"/>
        </w:rPr>
      </w:pPr>
      <w:r w:rsidRPr="00752F8D">
        <w:rPr>
          <w:sz w:val="20"/>
          <w:lang w:eastAsia="en-GB"/>
        </w:rPr>
        <w:t>7.2</w:t>
      </w:r>
      <w:r w:rsidRPr="00752F8D">
        <w:rPr>
          <w:sz w:val="20"/>
          <w:lang w:eastAsia="en-GB"/>
        </w:rPr>
        <w:tab/>
        <w:t xml:space="preserve">Appendix C Part 3 will set out the </w:t>
      </w:r>
      <w:r w:rsidRPr="00752F8D">
        <w:rPr>
          <w:b/>
          <w:sz w:val="20"/>
          <w:lang w:eastAsia="en-GB"/>
        </w:rPr>
        <w:t>BM Unit Identifiers</w:t>
      </w:r>
      <w:r w:rsidRPr="00752F8D">
        <w:rPr>
          <w:sz w:val="20"/>
          <w:lang w:eastAsia="en-GB"/>
        </w:rPr>
        <w:t xml:space="preserve"> of the </w:t>
      </w:r>
      <w:r w:rsidRPr="00752F8D">
        <w:rPr>
          <w:b/>
          <w:sz w:val="20"/>
          <w:lang w:eastAsia="en-GB"/>
        </w:rPr>
        <w:t>BM Units</w:t>
      </w:r>
      <w:r w:rsidRPr="00752F8D">
        <w:rPr>
          <w:sz w:val="20"/>
          <w:lang w:eastAsia="en-GB"/>
        </w:rPr>
        <w:t xml:space="preserve"> registered at the </w:t>
      </w:r>
      <w:r w:rsidRPr="00752F8D">
        <w:rPr>
          <w:b/>
          <w:sz w:val="20"/>
          <w:lang w:eastAsia="en-GB"/>
        </w:rPr>
        <w:t>Connection Site</w:t>
      </w:r>
      <w:r w:rsidRPr="00752F8D">
        <w:rPr>
          <w:sz w:val="20"/>
          <w:lang w:eastAsia="en-GB"/>
        </w:rPr>
        <w:t xml:space="preserve"> under the </w:t>
      </w:r>
      <w:r w:rsidRPr="00752F8D">
        <w:rPr>
          <w:b/>
          <w:sz w:val="20"/>
          <w:lang w:eastAsia="en-GB"/>
        </w:rPr>
        <w:t>Balancing and Settlement Code</w:t>
      </w:r>
      <w:r w:rsidRPr="00752F8D">
        <w:rPr>
          <w:sz w:val="20"/>
          <w:lang w:eastAsia="en-GB"/>
        </w:rPr>
        <w:t xml:space="preserve">. The </w:t>
      </w:r>
      <w:r w:rsidRPr="00752F8D">
        <w:rPr>
          <w:b/>
          <w:sz w:val="20"/>
          <w:lang w:eastAsia="en-GB"/>
        </w:rPr>
        <w:t>User</w:t>
      </w:r>
      <w:r w:rsidRPr="00752F8D">
        <w:rPr>
          <w:sz w:val="20"/>
          <w:lang w:eastAsia="en-GB"/>
        </w:rPr>
        <w:t xml:space="preserve"> will provide </w:t>
      </w:r>
      <w:r w:rsidRPr="00752F8D">
        <w:rPr>
          <w:b/>
          <w:sz w:val="20"/>
          <w:lang w:eastAsia="en-GB"/>
        </w:rPr>
        <w:t>The Company</w:t>
      </w:r>
      <w:r w:rsidRPr="00752F8D">
        <w:rPr>
          <w:sz w:val="20"/>
          <w:lang w:eastAsia="en-GB"/>
        </w:rPr>
        <w:t xml:space="preserve"> with the information needed to complete details of these </w:t>
      </w:r>
      <w:r w:rsidRPr="00752F8D">
        <w:rPr>
          <w:b/>
          <w:sz w:val="20"/>
          <w:lang w:eastAsia="en-GB"/>
        </w:rPr>
        <w:t>BM Unit Identifiers</w:t>
      </w:r>
      <w:r w:rsidRPr="00752F8D">
        <w:rPr>
          <w:sz w:val="20"/>
          <w:lang w:eastAsia="en-GB"/>
        </w:rPr>
        <w:t xml:space="preserve"> as soon as practicable after the date hereof and thereafter in association with any request to modify the </w:t>
      </w:r>
      <w:r w:rsidRPr="00752F8D">
        <w:rPr>
          <w:b/>
          <w:sz w:val="20"/>
          <w:lang w:eastAsia="en-GB"/>
        </w:rPr>
        <w:t>Transmission Entry Capacity</w:t>
      </w:r>
      <w:r w:rsidRPr="00752F8D">
        <w:rPr>
          <w:sz w:val="20"/>
          <w:lang w:eastAsia="en-GB"/>
        </w:rPr>
        <w:t xml:space="preserve"> and </w:t>
      </w:r>
      <w:r w:rsidRPr="00752F8D">
        <w:rPr>
          <w:b/>
          <w:sz w:val="20"/>
          <w:lang w:eastAsia="en-GB"/>
        </w:rPr>
        <w:t>The Company</w:t>
      </w:r>
      <w:r w:rsidRPr="00752F8D">
        <w:rPr>
          <w:sz w:val="20"/>
          <w:lang w:eastAsia="en-GB"/>
        </w:rPr>
        <w:t xml:space="preserve"> shall prepare and issue a revised Appendix C incorporating this information. The </w:t>
      </w:r>
      <w:r w:rsidRPr="00752F8D">
        <w:rPr>
          <w:b/>
          <w:sz w:val="20"/>
          <w:lang w:eastAsia="en-GB"/>
        </w:rPr>
        <w:t>User</w:t>
      </w:r>
      <w:r w:rsidRPr="00752F8D">
        <w:rPr>
          <w:sz w:val="20"/>
          <w:lang w:eastAsia="en-GB"/>
        </w:rPr>
        <w:t xml:space="preserve"> shall notify </w:t>
      </w:r>
      <w:r w:rsidRPr="00752F8D">
        <w:rPr>
          <w:b/>
          <w:sz w:val="20"/>
          <w:lang w:eastAsia="en-GB"/>
        </w:rPr>
        <w:t>The Company</w:t>
      </w:r>
      <w:r w:rsidRPr="00752F8D">
        <w:rPr>
          <w:sz w:val="20"/>
          <w:lang w:eastAsia="en-GB"/>
        </w:rPr>
        <w:t xml:space="preserve"> prior to any alteration in the </w:t>
      </w:r>
      <w:r w:rsidRPr="00752F8D">
        <w:rPr>
          <w:b/>
          <w:sz w:val="20"/>
          <w:lang w:eastAsia="en-GB"/>
        </w:rPr>
        <w:t>BM Unit Identifiers</w:t>
      </w:r>
      <w:r w:rsidRPr="00752F8D">
        <w:rPr>
          <w:sz w:val="20"/>
          <w:lang w:eastAsia="en-GB"/>
        </w:rPr>
        <w:t xml:space="preserve"> and </w:t>
      </w:r>
      <w:r w:rsidRPr="00752F8D">
        <w:rPr>
          <w:b/>
          <w:sz w:val="20"/>
          <w:lang w:eastAsia="en-GB"/>
        </w:rPr>
        <w:t>The Company</w:t>
      </w:r>
      <w:r w:rsidRPr="00752F8D">
        <w:rPr>
          <w:sz w:val="20"/>
          <w:lang w:eastAsia="en-GB"/>
        </w:rPr>
        <w:t xml:space="preserve"> shall prepared and issue a revised Appendix C incorporating this information.</w:t>
      </w:r>
    </w:p>
    <w:p w14:paraId="10FBEE48" w14:textId="77777777" w:rsidR="00B37805" w:rsidRPr="00752F8D" w:rsidRDefault="00B37805" w:rsidP="00B37805">
      <w:pPr>
        <w:spacing w:after="120" w:line="360" w:lineRule="auto"/>
        <w:ind w:left="567" w:hanging="567"/>
        <w:rPr>
          <w:sz w:val="20"/>
          <w:lang w:eastAsia="en-GB"/>
        </w:rPr>
      </w:pPr>
      <w:r w:rsidRPr="00752F8D">
        <w:rPr>
          <w:sz w:val="20"/>
          <w:lang w:eastAsia="en-GB"/>
        </w:rPr>
        <w:t>7.3</w:t>
      </w:r>
      <w:r w:rsidRPr="00752F8D">
        <w:rPr>
          <w:sz w:val="20"/>
          <w:lang w:eastAsia="en-GB"/>
        </w:rPr>
        <w:tab/>
      </w:r>
      <w:r w:rsidRPr="00752F8D">
        <w:rPr>
          <w:b/>
          <w:sz w:val="20"/>
          <w:lang w:eastAsia="en-GB"/>
        </w:rPr>
        <w:t>The Company</w:t>
      </w:r>
      <w:r w:rsidRPr="00752F8D">
        <w:rPr>
          <w:sz w:val="20"/>
          <w:lang w:eastAsia="en-GB"/>
        </w:rPr>
        <w:t xml:space="preserve"> shall monitor the </w:t>
      </w:r>
      <w:r w:rsidRPr="00752F8D">
        <w:rPr>
          <w:b/>
          <w:sz w:val="20"/>
          <w:lang w:eastAsia="en-GB"/>
        </w:rPr>
        <w:t>Users</w:t>
      </w:r>
      <w:r w:rsidRPr="00752F8D">
        <w:rPr>
          <w:sz w:val="20"/>
          <w:lang w:eastAsia="en-GB"/>
        </w:rPr>
        <w:t xml:space="preserve"> compliance with its obligation relating to </w:t>
      </w:r>
      <w:r w:rsidRPr="00752F8D">
        <w:rPr>
          <w:b/>
          <w:sz w:val="20"/>
          <w:lang w:eastAsia="en-GB"/>
        </w:rPr>
        <w:t>Transmission Entry Capacity</w:t>
      </w:r>
      <w:r w:rsidRPr="00752F8D">
        <w:rPr>
          <w:sz w:val="20"/>
          <w:lang w:eastAsia="en-GB"/>
        </w:rPr>
        <w:t xml:space="preserve"> against the sum of metered volumes of the </w:t>
      </w:r>
      <w:r w:rsidRPr="00752F8D">
        <w:rPr>
          <w:b/>
          <w:sz w:val="20"/>
          <w:lang w:eastAsia="en-GB"/>
        </w:rPr>
        <w:t>BM Units</w:t>
      </w:r>
      <w:r w:rsidRPr="00752F8D">
        <w:rPr>
          <w:sz w:val="20"/>
          <w:lang w:eastAsia="en-GB"/>
        </w:rPr>
        <w:t xml:space="preserve"> set out in Part 3 of Appendix C submitted by the </w:t>
      </w:r>
      <w:r w:rsidRPr="00752F8D">
        <w:rPr>
          <w:b/>
          <w:sz w:val="20"/>
          <w:lang w:eastAsia="en-GB"/>
        </w:rPr>
        <w:t>User</w:t>
      </w:r>
      <w:r w:rsidRPr="00752F8D">
        <w:rPr>
          <w:sz w:val="20"/>
          <w:lang w:eastAsia="en-GB"/>
        </w:rPr>
        <w:t xml:space="preserve"> for each </w:t>
      </w:r>
      <w:r w:rsidRPr="00752F8D">
        <w:rPr>
          <w:b/>
          <w:sz w:val="20"/>
          <w:lang w:eastAsia="en-GB"/>
        </w:rPr>
        <w:t>Settlement Period</w:t>
      </w:r>
      <w:r w:rsidRPr="00752F8D">
        <w:rPr>
          <w:sz w:val="20"/>
          <w:lang w:eastAsia="en-GB"/>
        </w:rPr>
        <w:t>.</w:t>
      </w:r>
    </w:p>
    <w:p w14:paraId="2BF0F2F6" w14:textId="77777777" w:rsidR="00B37805" w:rsidRPr="00752F8D" w:rsidRDefault="00B37805" w:rsidP="00B37805">
      <w:pPr>
        <w:spacing w:after="120" w:line="360" w:lineRule="auto"/>
        <w:ind w:left="567" w:hanging="567"/>
        <w:rPr>
          <w:b/>
          <w:sz w:val="20"/>
          <w:lang w:eastAsia="en-GB"/>
        </w:rPr>
      </w:pPr>
      <w:r w:rsidRPr="00752F8D">
        <w:rPr>
          <w:b/>
          <w:sz w:val="20"/>
          <w:lang w:eastAsia="en-GB"/>
        </w:rPr>
        <w:t>8.</w:t>
      </w:r>
      <w:r w:rsidRPr="00752F8D">
        <w:rPr>
          <w:b/>
          <w:sz w:val="20"/>
          <w:lang w:eastAsia="en-GB"/>
        </w:rPr>
        <w:tab/>
        <w:t>COMPLIANCE WITH SITE SPECIFIC TECHNICAL CONDITIONS</w:t>
      </w:r>
    </w:p>
    <w:p w14:paraId="55A580B0"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proofErr w:type="gramStart"/>
      <w:r w:rsidRPr="00752F8D">
        <w:rPr>
          <w:sz w:val="20"/>
          <w:lang w:eastAsia="en-GB"/>
        </w:rPr>
        <w:t>site specific</w:t>
      </w:r>
      <w:proofErr w:type="gramEnd"/>
      <w:r w:rsidRPr="00752F8D">
        <w:rPr>
          <w:sz w:val="20"/>
          <w:lang w:eastAsia="en-GB"/>
        </w:rPr>
        <w:t xml:space="preserve"> technical conditions applying to the </w:t>
      </w:r>
      <w:r w:rsidRPr="00752F8D">
        <w:rPr>
          <w:b/>
          <w:sz w:val="20"/>
          <w:lang w:eastAsia="en-GB"/>
        </w:rPr>
        <w:t>Connection Site</w:t>
      </w:r>
      <w:r w:rsidRPr="00752F8D">
        <w:rPr>
          <w:sz w:val="20"/>
          <w:lang w:eastAsia="en-GB"/>
        </w:rPr>
        <w:t xml:space="preserve"> are set out in Appendices F1 to F5 to this </w:t>
      </w:r>
      <w:r w:rsidRPr="00752F8D">
        <w:rPr>
          <w:b/>
          <w:sz w:val="20"/>
          <w:lang w:eastAsia="en-GB"/>
        </w:rPr>
        <w:t>Bilateral Connection Agreement</w:t>
      </w:r>
      <w:r w:rsidRPr="00752F8D">
        <w:rPr>
          <w:sz w:val="20"/>
          <w:lang w:eastAsia="en-GB"/>
        </w:rPr>
        <w:t xml:space="preserve"> as modified from time to time in accordance with Paragraph 6.9 of the </w:t>
      </w:r>
      <w:r w:rsidRPr="00752F8D">
        <w:rPr>
          <w:b/>
          <w:sz w:val="20"/>
          <w:lang w:eastAsia="en-GB"/>
        </w:rPr>
        <w:t>CUSC</w:t>
      </w:r>
      <w:r w:rsidRPr="00752F8D">
        <w:rPr>
          <w:sz w:val="20"/>
          <w:lang w:eastAsia="en-GB"/>
        </w:rPr>
        <w:t>.</w:t>
      </w:r>
    </w:p>
    <w:p w14:paraId="4946B80E" w14:textId="77777777" w:rsidR="00B37805" w:rsidRPr="00E559B5" w:rsidRDefault="00B37805" w:rsidP="00B37805">
      <w:pPr>
        <w:spacing w:after="120" w:line="360" w:lineRule="auto"/>
        <w:ind w:left="567" w:hanging="567"/>
        <w:rPr>
          <w:b/>
          <w:i/>
          <w:sz w:val="20"/>
          <w:lang w:eastAsia="en-GB"/>
        </w:rPr>
      </w:pPr>
      <w:r w:rsidRPr="00752F8D">
        <w:rPr>
          <w:b/>
          <w:color w:val="000000"/>
          <w:sz w:val="20"/>
          <w:lang w:eastAsia="en-GB"/>
        </w:rPr>
        <w:t>9.</w:t>
      </w:r>
      <w:r w:rsidRPr="00752F8D">
        <w:rPr>
          <w:b/>
          <w:color w:val="000000"/>
          <w:sz w:val="20"/>
          <w:lang w:eastAsia="en-GB"/>
        </w:rPr>
        <w:tab/>
      </w:r>
      <w:r w:rsidRPr="00E559B5">
        <w:rPr>
          <w:b/>
          <w:sz w:val="20"/>
          <w:lang w:eastAsia="en-GB"/>
        </w:rPr>
        <w:t xml:space="preserve">[ELECTRICAL BOUNDARY </w:t>
      </w:r>
      <w:r w:rsidRPr="00E559B5">
        <w:rPr>
          <w:i/>
          <w:sz w:val="20"/>
          <w:lang w:eastAsia="en-GB"/>
        </w:rPr>
        <w:t>(</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p>
    <w:p w14:paraId="390FBBF1" w14:textId="77777777" w:rsidR="00B37805" w:rsidRPr="00E559B5" w:rsidRDefault="00B37805" w:rsidP="00B37805">
      <w:pPr>
        <w:spacing w:after="120" w:line="360" w:lineRule="auto"/>
        <w:ind w:left="567" w:hanging="567"/>
        <w:rPr>
          <w:sz w:val="20"/>
          <w:lang w:eastAsia="en-GB"/>
        </w:rPr>
      </w:pPr>
      <w:r w:rsidRPr="00E559B5">
        <w:rPr>
          <w:sz w:val="20"/>
          <w:lang w:eastAsia="en-GB"/>
        </w:rPr>
        <w:tab/>
        <w:t xml:space="preserve">The division of ownership of </w:t>
      </w:r>
      <w:r w:rsidRPr="00E559B5">
        <w:rPr>
          <w:b/>
          <w:sz w:val="20"/>
          <w:lang w:eastAsia="en-GB"/>
        </w:rPr>
        <w:t>Plant</w:t>
      </w:r>
      <w:r w:rsidRPr="00E559B5">
        <w:rPr>
          <w:sz w:val="20"/>
          <w:lang w:eastAsia="en-GB"/>
        </w:rPr>
        <w:t xml:space="preserve"> and </w:t>
      </w:r>
      <w:r w:rsidRPr="00E559B5">
        <w:rPr>
          <w:b/>
          <w:sz w:val="20"/>
          <w:lang w:eastAsia="en-GB"/>
        </w:rPr>
        <w:t>Apparatus</w:t>
      </w:r>
      <w:r w:rsidRPr="00E559B5">
        <w:rPr>
          <w:sz w:val="20"/>
          <w:lang w:eastAsia="en-GB"/>
        </w:rPr>
        <w:t xml:space="preserve"> </w:t>
      </w:r>
      <w:r w:rsidR="009E18A8">
        <w:rPr>
          <w:sz w:val="20"/>
          <w:lang w:eastAsia="en-GB"/>
        </w:rPr>
        <w:t xml:space="preserve">at the </w:t>
      </w:r>
      <w:r w:rsidR="009E18A8" w:rsidRPr="009E18A8">
        <w:rPr>
          <w:b/>
          <w:sz w:val="20"/>
          <w:lang w:eastAsia="en-GB"/>
        </w:rPr>
        <w:t>Connection Site</w:t>
      </w:r>
      <w:r w:rsidR="009E18A8">
        <w:rPr>
          <w:sz w:val="20"/>
          <w:lang w:eastAsia="en-GB"/>
        </w:rPr>
        <w:t xml:space="preserve"> </w:t>
      </w:r>
      <w:r w:rsidRPr="00E559B5">
        <w:rPr>
          <w:sz w:val="20"/>
          <w:lang w:eastAsia="en-GB"/>
        </w:rPr>
        <w:t xml:space="preserve">shall be at [define ownership boundary]. For the avoidance of doubt, nothing in this Clause 9 shall effect any transfer of ownership in any </w:t>
      </w:r>
      <w:r w:rsidRPr="00E559B5">
        <w:rPr>
          <w:b/>
          <w:sz w:val="20"/>
          <w:lang w:eastAsia="en-GB"/>
        </w:rPr>
        <w:t>Plant</w:t>
      </w:r>
      <w:r w:rsidRPr="00E559B5">
        <w:rPr>
          <w:sz w:val="20"/>
          <w:lang w:eastAsia="en-GB"/>
        </w:rPr>
        <w:t xml:space="preserve"> or </w:t>
      </w:r>
      <w:r w:rsidRPr="00E559B5">
        <w:rPr>
          <w:b/>
          <w:sz w:val="20"/>
          <w:lang w:eastAsia="en-GB"/>
        </w:rPr>
        <w:t>Apparatus</w:t>
      </w:r>
      <w:r w:rsidRPr="00E559B5">
        <w:rPr>
          <w:sz w:val="20"/>
          <w:lang w:eastAsia="en-GB"/>
        </w:rPr>
        <w:t>.]</w:t>
      </w:r>
    </w:p>
    <w:p w14:paraId="2BA9D1A3" w14:textId="77777777" w:rsidR="00B37805" w:rsidRPr="00E559B5" w:rsidRDefault="00B37805" w:rsidP="00B37805">
      <w:pPr>
        <w:spacing w:after="120" w:line="360" w:lineRule="auto"/>
        <w:ind w:left="567" w:hanging="567"/>
        <w:rPr>
          <w:sz w:val="20"/>
          <w:lang w:eastAsia="en-GB"/>
        </w:rPr>
      </w:pPr>
      <w:r w:rsidRPr="00E559B5">
        <w:rPr>
          <w:b/>
          <w:sz w:val="20"/>
          <w:lang w:eastAsia="en-GB"/>
        </w:rPr>
        <w:t>10.</w:t>
      </w:r>
      <w:r w:rsidRPr="00E559B5">
        <w:rPr>
          <w:b/>
          <w:sz w:val="20"/>
          <w:lang w:eastAsia="en-GB"/>
        </w:rPr>
        <w:tab/>
        <w:t xml:space="preserve">[RESTRICTIONS ON AVAILABILITY </w:t>
      </w:r>
      <w:r w:rsidRPr="00E559B5">
        <w:rPr>
          <w:i/>
          <w:sz w:val="20"/>
          <w:lang w:eastAsia="en-GB"/>
        </w:rPr>
        <w:t>(power station with</w:t>
      </w:r>
      <w:r w:rsidRPr="00E559B5">
        <w:rPr>
          <w:b/>
          <w:i/>
          <w:sz w:val="20"/>
          <w:lang w:eastAsia="en-GB"/>
        </w:rPr>
        <w:t xml:space="preserve"> 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0037595F">
        <w:rPr>
          <w:i/>
          <w:sz w:val="20"/>
          <w:lang w:eastAsia="en-GB"/>
        </w:rPr>
        <w:t xml:space="preserve"> [</w:t>
      </w:r>
      <w:r w:rsidR="0037595F" w:rsidRPr="0037595F">
        <w:rPr>
          <w:b/>
          <w:i/>
          <w:sz w:val="20"/>
          <w:lang w:eastAsia="en-GB"/>
        </w:rPr>
        <w:t>AND ET RESTRICTIONS ON AVAILABILITY</w:t>
      </w:r>
      <w:r w:rsidR="0037595F">
        <w:rPr>
          <w:b/>
          <w:i/>
          <w:sz w:val="20"/>
          <w:lang w:eastAsia="en-GB"/>
        </w:rPr>
        <w:t xml:space="preserve"> </w:t>
      </w:r>
      <w:r w:rsidR="0037595F" w:rsidRPr="0037595F">
        <w:rPr>
          <w:b/>
          <w:i/>
          <w:sz w:val="20"/>
          <w:lang w:eastAsia="en-GB"/>
        </w:rPr>
        <w:t>- ET Offshore Transmission System</w:t>
      </w:r>
      <w:r w:rsidR="0037595F">
        <w:rPr>
          <w:b/>
          <w:i/>
          <w:sz w:val="20"/>
          <w:lang w:eastAsia="en-GB"/>
        </w:rPr>
        <w:t xml:space="preserve"> </w:t>
      </w:r>
      <w:r w:rsidR="0037595F" w:rsidRPr="0037595F">
        <w:rPr>
          <w:i/>
          <w:sz w:val="20"/>
          <w:lang w:eastAsia="en-GB"/>
        </w:rPr>
        <w:t>only</w:t>
      </w:r>
      <w:r w:rsidR="0037595F">
        <w:rPr>
          <w:i/>
          <w:sz w:val="20"/>
          <w:lang w:eastAsia="en-GB"/>
        </w:rPr>
        <w:t>]</w:t>
      </w:r>
    </w:p>
    <w:p w14:paraId="2CDC1FD3" w14:textId="77777777" w:rsidR="00B37805" w:rsidRPr="00E559B5" w:rsidRDefault="00B37805" w:rsidP="00B37805">
      <w:pPr>
        <w:spacing w:after="120" w:line="360" w:lineRule="auto"/>
        <w:ind w:left="567" w:hanging="567"/>
        <w:rPr>
          <w:sz w:val="20"/>
          <w:lang w:eastAsia="en-GB"/>
        </w:rPr>
      </w:pPr>
      <w:r w:rsidRPr="00E559B5">
        <w:rPr>
          <w:sz w:val="20"/>
          <w:lang w:eastAsia="en-GB"/>
        </w:rPr>
        <w:t>10.1</w:t>
      </w:r>
      <w:r w:rsidRPr="00E559B5">
        <w:rPr>
          <w:sz w:val="20"/>
          <w:lang w:eastAsia="en-GB"/>
        </w:rPr>
        <w:tab/>
        <w:t xml:space="preserve">[The division of ownership of </w:t>
      </w:r>
      <w:r w:rsidRPr="00E559B5">
        <w:rPr>
          <w:b/>
          <w:sz w:val="20"/>
          <w:lang w:eastAsia="en-GB"/>
        </w:rPr>
        <w:t>Plant</w:t>
      </w:r>
      <w:r w:rsidRPr="00E559B5">
        <w:rPr>
          <w:sz w:val="20"/>
          <w:lang w:eastAsia="en-GB"/>
        </w:rPr>
        <w:t xml:space="preserve"> and </w:t>
      </w:r>
      <w:r w:rsidRPr="00E559B5">
        <w:rPr>
          <w:b/>
          <w:sz w:val="20"/>
          <w:lang w:eastAsia="en-GB"/>
        </w:rPr>
        <w:t>Apparatus</w:t>
      </w:r>
      <w:r w:rsidRPr="00E559B5">
        <w:rPr>
          <w:sz w:val="20"/>
          <w:lang w:eastAsia="en-GB"/>
        </w:rPr>
        <w:t xml:space="preserve"> in Clause 9 above is contrary to the principles of ownership set out in </w:t>
      </w:r>
      <w:r w:rsidRPr="00E559B5">
        <w:rPr>
          <w:b/>
          <w:sz w:val="20"/>
          <w:lang w:eastAsia="en-GB"/>
        </w:rPr>
        <w:t>CUSC</w:t>
      </w:r>
      <w:r w:rsidRPr="00E559B5">
        <w:rPr>
          <w:sz w:val="20"/>
          <w:lang w:eastAsia="en-GB"/>
        </w:rPr>
        <w:t xml:space="preserve"> Paragraph 2.12.]</w:t>
      </w:r>
    </w:p>
    <w:p w14:paraId="13BDB1AE" w14:textId="77777777" w:rsidR="00DD4835" w:rsidRDefault="00B37805" w:rsidP="00DD4835">
      <w:pPr>
        <w:spacing w:after="120" w:line="360" w:lineRule="auto"/>
        <w:ind w:left="567" w:hanging="567"/>
        <w:rPr>
          <w:sz w:val="20"/>
          <w:lang w:eastAsia="en-GB"/>
        </w:rPr>
      </w:pPr>
      <w:r w:rsidRPr="00E559B5">
        <w:rPr>
          <w:sz w:val="20"/>
          <w:lang w:eastAsia="en-GB"/>
        </w:rPr>
        <w:t>10.2</w:t>
      </w:r>
      <w:r w:rsidRPr="00E559B5">
        <w:rPr>
          <w:sz w:val="20"/>
          <w:lang w:eastAsia="en-GB"/>
        </w:rPr>
        <w:tab/>
        <w:t xml:space="preserve">[In addition the] [The] </w:t>
      </w:r>
      <w:r w:rsidRPr="00E559B5">
        <w:rPr>
          <w:b/>
          <w:sz w:val="20"/>
          <w:lang w:eastAsia="en-GB"/>
        </w:rPr>
        <w:t>User</w:t>
      </w:r>
      <w:r w:rsidRPr="00E559B5">
        <w:rPr>
          <w:sz w:val="20"/>
          <w:lang w:eastAsia="en-GB"/>
        </w:rPr>
        <w:t xml:space="preserve"> acknowledges that the connection design which provides for connection to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is </w:t>
      </w:r>
      <w:r w:rsidR="00D133B1">
        <w:rPr>
          <w:sz w:val="20"/>
          <w:lang w:eastAsia="en-GB"/>
        </w:rPr>
        <w:t>[</w:t>
      </w:r>
      <w:r w:rsidRPr="00E559B5">
        <w:rPr>
          <w:sz w:val="20"/>
          <w:lang w:eastAsia="en-GB"/>
        </w:rPr>
        <w:t xml:space="preserve">a variation to the connection design as provided for in Chapter 2 </w:t>
      </w:r>
      <w:r w:rsidR="00ED2D95">
        <w:rPr>
          <w:sz w:val="20"/>
          <w:lang w:eastAsia="en-GB"/>
        </w:rPr>
        <w:t xml:space="preserve">or Chapter 4 (as appropriate) </w:t>
      </w:r>
      <w:r w:rsidRPr="00E559B5">
        <w:rPr>
          <w:sz w:val="20"/>
          <w:lang w:eastAsia="en-GB"/>
        </w:rPr>
        <w:t xml:space="preserve">of the </w:t>
      </w:r>
      <w:r w:rsidR="00ED2D95">
        <w:rPr>
          <w:b/>
          <w:sz w:val="20"/>
          <w:lang w:eastAsia="en-GB"/>
        </w:rPr>
        <w:t xml:space="preserve">NETS </w:t>
      </w:r>
      <w:r w:rsidR="007E1ABE">
        <w:rPr>
          <w:b/>
          <w:sz w:val="20"/>
          <w:lang w:eastAsia="en-GB"/>
        </w:rPr>
        <w:t>SQSS</w:t>
      </w:r>
      <w:r w:rsidR="00DD4835" w:rsidRPr="00DD4835">
        <w:rPr>
          <w:sz w:val="20"/>
          <w:lang w:eastAsia="en-GB"/>
        </w:rPr>
        <w:t>]</w:t>
      </w:r>
      <w:r w:rsidR="00D133B1">
        <w:rPr>
          <w:sz w:val="20"/>
          <w:lang w:eastAsia="en-GB"/>
        </w:rPr>
        <w:t xml:space="preserve"> [of an </w:t>
      </w:r>
      <w:r w:rsidR="00D133B1" w:rsidRPr="00D133B1">
        <w:rPr>
          <w:b/>
          <w:sz w:val="20"/>
          <w:lang w:eastAsia="en-GB"/>
        </w:rPr>
        <w:t>Offshore Standard Design</w:t>
      </w:r>
      <w:r w:rsidR="00DD4835">
        <w:rPr>
          <w:b/>
          <w:sz w:val="20"/>
          <w:lang w:eastAsia="en-GB"/>
        </w:rPr>
        <w:t xml:space="preserve"> </w:t>
      </w:r>
      <w:r w:rsidR="00E3138E">
        <w:rPr>
          <w:i/>
          <w:sz w:val="20"/>
          <w:lang w:eastAsia="en-GB"/>
        </w:rPr>
        <w:t xml:space="preserve">– </w:t>
      </w:r>
      <w:r w:rsidR="00E3138E" w:rsidRPr="00E3138E">
        <w:rPr>
          <w:b/>
          <w:i/>
          <w:sz w:val="20"/>
          <w:lang w:eastAsia="en-GB"/>
        </w:rPr>
        <w:t xml:space="preserve">User </w:t>
      </w:r>
      <w:r w:rsidR="00E3138E">
        <w:rPr>
          <w:i/>
          <w:sz w:val="20"/>
          <w:lang w:eastAsia="en-GB"/>
        </w:rPr>
        <w:t xml:space="preserve">connected at </w:t>
      </w:r>
      <w:r w:rsidR="00E3138E">
        <w:rPr>
          <w:b/>
          <w:i/>
          <w:sz w:val="20"/>
          <w:lang w:eastAsia="en-GB"/>
        </w:rPr>
        <w:t>Offshore T</w:t>
      </w:r>
      <w:r w:rsidR="00E3138E" w:rsidRPr="00E3138E">
        <w:rPr>
          <w:b/>
          <w:i/>
          <w:sz w:val="20"/>
          <w:lang w:eastAsia="en-GB"/>
        </w:rPr>
        <w:t>ransmission System</w:t>
      </w:r>
      <w:r w:rsidR="00E3138E">
        <w:rPr>
          <w:i/>
          <w:sz w:val="20"/>
          <w:lang w:eastAsia="en-GB"/>
        </w:rPr>
        <w:t xml:space="preserve"> only </w:t>
      </w:r>
      <w:r w:rsidR="00FE67D0">
        <w:rPr>
          <w:sz w:val="20"/>
          <w:lang w:eastAsia="en-GB"/>
        </w:rPr>
        <w:t>[and the</w:t>
      </w:r>
      <w:r w:rsidR="00FE67D0" w:rsidRPr="00E559B5">
        <w:rPr>
          <w:sz w:val="20"/>
          <w:lang w:eastAsia="en-GB"/>
        </w:rPr>
        <w:t xml:space="preserve"> </w:t>
      </w:r>
      <w:r w:rsidR="00FE67D0" w:rsidRPr="00E559B5">
        <w:rPr>
          <w:b/>
          <w:sz w:val="20"/>
          <w:lang w:eastAsia="en-GB"/>
        </w:rPr>
        <w:t>User</w:t>
      </w:r>
      <w:r w:rsidR="00FE67D0" w:rsidRPr="00E559B5">
        <w:rPr>
          <w:sz w:val="20"/>
          <w:lang w:eastAsia="en-GB"/>
        </w:rPr>
        <w:t xml:space="preserve"> </w:t>
      </w:r>
      <w:r w:rsidR="00FE67D0">
        <w:rPr>
          <w:sz w:val="20"/>
          <w:lang w:eastAsia="en-GB"/>
        </w:rPr>
        <w:t xml:space="preserve">further </w:t>
      </w:r>
      <w:r w:rsidR="00FE67D0" w:rsidRPr="00E559B5">
        <w:rPr>
          <w:sz w:val="20"/>
          <w:lang w:eastAsia="en-GB"/>
        </w:rPr>
        <w:t xml:space="preserve">acknowledges that the </w:t>
      </w:r>
      <w:r w:rsidR="00FE67D0" w:rsidRPr="00DD4835">
        <w:rPr>
          <w:b/>
          <w:sz w:val="20"/>
          <w:lang w:eastAsia="en-GB"/>
        </w:rPr>
        <w:t>User</w:t>
      </w:r>
      <w:r w:rsidR="00FE67D0">
        <w:rPr>
          <w:sz w:val="20"/>
          <w:lang w:eastAsia="en-GB"/>
        </w:rPr>
        <w:t xml:space="preserve"> is connected at an </w:t>
      </w:r>
      <w:r w:rsidR="00FE67D0" w:rsidRPr="00FC10E1">
        <w:rPr>
          <w:b/>
          <w:sz w:val="20"/>
          <w:lang w:eastAsia="en-GB"/>
        </w:rPr>
        <w:t xml:space="preserve">ET </w:t>
      </w:r>
      <w:r w:rsidR="00FE67D0" w:rsidRPr="00DD4835">
        <w:rPr>
          <w:b/>
          <w:sz w:val="20"/>
          <w:lang w:eastAsia="en-GB"/>
        </w:rPr>
        <w:t>Offshore Transmission System</w:t>
      </w:r>
      <w:r w:rsidR="00FE67D0">
        <w:rPr>
          <w:sz w:val="20"/>
          <w:lang w:eastAsia="en-GB"/>
        </w:rPr>
        <w:t xml:space="preserve"> and that as such its rights under </w:t>
      </w:r>
      <w:r w:rsidR="00FE67D0" w:rsidRPr="00615209">
        <w:rPr>
          <w:b/>
          <w:sz w:val="20"/>
          <w:lang w:eastAsia="en-GB"/>
        </w:rPr>
        <w:t xml:space="preserve">CUSC </w:t>
      </w:r>
      <w:r w:rsidR="00FE67D0">
        <w:rPr>
          <w:sz w:val="20"/>
          <w:lang w:eastAsia="en-GB"/>
        </w:rPr>
        <w:t xml:space="preserve">Paragraph 2.3 (Export of Power from Connection Site) and Paragraph 2.4 (Import of Power to Connection Site) are subject to the availability of the </w:t>
      </w:r>
      <w:r w:rsidR="00FE67D0" w:rsidRPr="00615209">
        <w:rPr>
          <w:b/>
          <w:sz w:val="20"/>
          <w:lang w:eastAsia="en-GB"/>
        </w:rPr>
        <w:t>Maximum Export Capacity</w:t>
      </w:r>
      <w:r w:rsidR="00FE67D0">
        <w:rPr>
          <w:sz w:val="20"/>
          <w:lang w:eastAsia="en-GB"/>
        </w:rPr>
        <w:t xml:space="preserve"> and </w:t>
      </w:r>
      <w:r w:rsidR="00FE67D0" w:rsidRPr="00615209">
        <w:rPr>
          <w:b/>
          <w:sz w:val="20"/>
          <w:lang w:eastAsia="en-GB"/>
        </w:rPr>
        <w:t>Maximum Import Capacity</w:t>
      </w:r>
      <w:r w:rsidR="00E3138E">
        <w:rPr>
          <w:b/>
          <w:sz w:val="20"/>
          <w:lang w:eastAsia="en-GB"/>
        </w:rPr>
        <w:t xml:space="preserve"> </w:t>
      </w:r>
      <w:r w:rsidR="00A930ED" w:rsidRPr="00A930ED">
        <w:rPr>
          <w:sz w:val="20"/>
          <w:lang w:eastAsia="en-GB"/>
        </w:rPr>
        <w:t xml:space="preserve">and to the </w:t>
      </w:r>
      <w:r w:rsidR="00A930ED">
        <w:rPr>
          <w:b/>
          <w:sz w:val="20"/>
          <w:lang w:eastAsia="en-GB"/>
        </w:rPr>
        <w:t xml:space="preserve">ET Offshore Transmission System </w:t>
      </w:r>
      <w:r w:rsidR="00A930ED" w:rsidRPr="00A930ED">
        <w:rPr>
          <w:sz w:val="20"/>
          <w:lang w:eastAsia="en-GB"/>
        </w:rPr>
        <w:t>not being disconnected from or</w:t>
      </w:r>
      <w:r w:rsidR="00A930ED">
        <w:rPr>
          <w:b/>
          <w:sz w:val="20"/>
          <w:lang w:eastAsia="en-GB"/>
        </w:rPr>
        <w:t xml:space="preserve"> </w:t>
      </w:r>
      <w:r w:rsidR="00A930ED">
        <w:rPr>
          <w:sz w:val="20"/>
          <w:lang w:eastAsia="en-GB"/>
        </w:rPr>
        <w:t>d</w:t>
      </w:r>
      <w:r w:rsidR="00A930ED" w:rsidRPr="00A930ED">
        <w:rPr>
          <w:sz w:val="20"/>
          <w:lang w:eastAsia="en-GB"/>
        </w:rPr>
        <w:t>eenergised</w:t>
      </w:r>
      <w:r w:rsidR="00A930ED">
        <w:rPr>
          <w:b/>
          <w:sz w:val="20"/>
          <w:lang w:eastAsia="en-GB"/>
        </w:rPr>
        <w:t xml:space="preserve"> </w:t>
      </w:r>
      <w:r w:rsidR="00A930ED" w:rsidRPr="00A930ED">
        <w:rPr>
          <w:sz w:val="20"/>
          <w:lang w:eastAsia="en-GB"/>
        </w:rPr>
        <w:t>at the</w:t>
      </w:r>
      <w:r w:rsidR="00A930ED">
        <w:rPr>
          <w:b/>
          <w:sz w:val="20"/>
          <w:lang w:eastAsia="en-GB"/>
        </w:rPr>
        <w:t xml:space="preserve"> ET Interface Point</w:t>
      </w:r>
      <w:r w:rsidR="00E3138E">
        <w:rPr>
          <w:b/>
          <w:sz w:val="20"/>
          <w:lang w:eastAsia="en-GB"/>
        </w:rPr>
        <w:t xml:space="preserve">- </w:t>
      </w:r>
      <w:r w:rsidR="00E3138E" w:rsidRPr="00FC10E1">
        <w:rPr>
          <w:b/>
          <w:i/>
          <w:sz w:val="20"/>
          <w:lang w:eastAsia="en-GB"/>
        </w:rPr>
        <w:t>ET Offshore Transmission System</w:t>
      </w:r>
      <w:r w:rsidR="00E3138E">
        <w:rPr>
          <w:i/>
          <w:sz w:val="20"/>
          <w:lang w:eastAsia="en-GB"/>
        </w:rPr>
        <w:t xml:space="preserve"> only</w:t>
      </w:r>
      <w:r w:rsidR="00E3138E">
        <w:rPr>
          <w:sz w:val="20"/>
          <w:lang w:eastAsia="en-GB"/>
        </w:rPr>
        <w:t>]</w:t>
      </w:r>
      <w:r w:rsidR="00A930ED">
        <w:rPr>
          <w:sz w:val="20"/>
          <w:lang w:eastAsia="en-GB"/>
        </w:rPr>
        <w:t xml:space="preserve"> and the following provisions shall apply</w:t>
      </w:r>
      <w:r w:rsidRPr="00E559B5">
        <w:rPr>
          <w:sz w:val="20"/>
          <w:lang w:eastAsia="en-GB"/>
        </w:rPr>
        <w:t>.</w:t>
      </w:r>
    </w:p>
    <w:p w14:paraId="6F561362" w14:textId="77777777" w:rsidR="00B37805" w:rsidRDefault="00DD4835" w:rsidP="00B37805">
      <w:pPr>
        <w:spacing w:after="120" w:line="360" w:lineRule="auto"/>
        <w:ind w:left="567" w:hanging="567"/>
        <w:rPr>
          <w:sz w:val="20"/>
          <w:lang w:eastAsia="en-GB"/>
        </w:rPr>
      </w:pPr>
      <w:r>
        <w:rPr>
          <w:sz w:val="20"/>
          <w:lang w:eastAsia="en-GB"/>
        </w:rPr>
        <w:t>[</w:t>
      </w:r>
      <w:r w:rsidR="00B37805" w:rsidRPr="00E559B5">
        <w:rPr>
          <w:sz w:val="20"/>
          <w:lang w:eastAsia="en-GB"/>
        </w:rPr>
        <w:t>10.3</w:t>
      </w:r>
      <w:r w:rsidR="00B37805" w:rsidRPr="00E559B5">
        <w:rPr>
          <w:sz w:val="20"/>
          <w:lang w:eastAsia="en-GB"/>
        </w:rPr>
        <w:tab/>
        <w:t xml:space="preserve">It is a condition of the </w:t>
      </w:r>
      <w:r w:rsidR="00ED2D95">
        <w:rPr>
          <w:b/>
          <w:sz w:val="20"/>
          <w:lang w:eastAsia="en-GB"/>
        </w:rPr>
        <w:t xml:space="preserve">NETS </w:t>
      </w:r>
      <w:r w:rsidR="00EA289E">
        <w:rPr>
          <w:b/>
          <w:sz w:val="20"/>
          <w:lang w:eastAsia="en-GB"/>
        </w:rPr>
        <w:t>SQSS</w:t>
      </w:r>
      <w:r w:rsidR="00B37805" w:rsidRPr="00E559B5">
        <w:rPr>
          <w:sz w:val="20"/>
          <w:lang w:eastAsia="en-GB"/>
        </w:rPr>
        <w:t xml:space="preserve"> that any </w:t>
      </w:r>
      <w:r w:rsidR="00B37805" w:rsidRPr="00E559B5">
        <w:rPr>
          <w:b/>
          <w:sz w:val="20"/>
          <w:lang w:eastAsia="en-GB"/>
        </w:rPr>
        <w:t xml:space="preserve">Design Variation </w:t>
      </w:r>
      <w:r w:rsidR="00B37805" w:rsidRPr="00E559B5">
        <w:rPr>
          <w:sz w:val="20"/>
          <w:lang w:eastAsia="en-GB"/>
        </w:rPr>
        <w:t xml:space="preserve">satisfies the criteria set out </w:t>
      </w:r>
      <w:proofErr w:type="spellStart"/>
      <w:r w:rsidR="00B37805" w:rsidRPr="00E559B5">
        <w:rPr>
          <w:sz w:val="20"/>
          <w:lang w:eastAsia="en-GB"/>
        </w:rPr>
        <w:t>inparagraphs</w:t>
      </w:r>
      <w:proofErr w:type="spellEnd"/>
      <w:r w:rsidR="00B37805" w:rsidRPr="00E559B5">
        <w:rPr>
          <w:sz w:val="20"/>
          <w:lang w:eastAsia="en-GB"/>
        </w:rPr>
        <w:t xml:space="preserve"> 2.15 to 2.18 (inclusive) </w:t>
      </w:r>
      <w:r w:rsidR="002C48CB">
        <w:rPr>
          <w:sz w:val="20"/>
          <w:lang w:eastAsia="en-GB"/>
        </w:rPr>
        <w:t xml:space="preserve">for an Onshore Connection </w:t>
      </w:r>
      <w:r w:rsidR="00ED2D95">
        <w:rPr>
          <w:sz w:val="20"/>
          <w:lang w:eastAsia="en-GB"/>
        </w:rPr>
        <w:t>or 7.21 to 7.24 (inclusive)</w:t>
      </w:r>
      <w:r w:rsidR="002C48CB">
        <w:rPr>
          <w:sz w:val="20"/>
          <w:lang w:eastAsia="en-GB"/>
        </w:rPr>
        <w:t xml:space="preserve"> for an Offshore Connection </w:t>
      </w:r>
      <w:r w:rsidR="00B37805" w:rsidRPr="00E559B5">
        <w:rPr>
          <w:sz w:val="20"/>
          <w:lang w:eastAsia="en-GB"/>
        </w:rPr>
        <w:t xml:space="preserve">of the </w:t>
      </w:r>
      <w:r w:rsidR="00ED2D95">
        <w:rPr>
          <w:b/>
          <w:sz w:val="20"/>
          <w:lang w:eastAsia="en-GB"/>
        </w:rPr>
        <w:t xml:space="preserve">NETS </w:t>
      </w:r>
      <w:r w:rsidR="00EA289E">
        <w:rPr>
          <w:b/>
          <w:sz w:val="20"/>
          <w:lang w:eastAsia="en-GB"/>
        </w:rPr>
        <w:t>SQSS</w:t>
      </w:r>
      <w:r w:rsidR="00B37805" w:rsidRPr="00E559B5">
        <w:rPr>
          <w:sz w:val="20"/>
          <w:lang w:eastAsia="en-GB"/>
        </w:rPr>
        <w:t xml:space="preserve"> and on that basis [and in light of the </w:t>
      </w:r>
      <w:proofErr w:type="spellStart"/>
      <w:proofErr w:type="gramStart"/>
      <w:r w:rsidR="00B37805" w:rsidRPr="00E559B5">
        <w:rPr>
          <w:sz w:val="20"/>
          <w:lang w:eastAsia="en-GB"/>
        </w:rPr>
        <w:t>non standard</w:t>
      </w:r>
      <w:proofErr w:type="spellEnd"/>
      <w:proofErr w:type="gramEnd"/>
      <w:r w:rsidR="00B37805" w:rsidRPr="00E559B5">
        <w:rPr>
          <w:sz w:val="20"/>
          <w:lang w:eastAsia="en-GB"/>
        </w:rPr>
        <w:t xml:space="preserve"> principles of ownership] the following provisions will apply.</w:t>
      </w:r>
    </w:p>
    <w:p w14:paraId="54329920" w14:textId="77777777" w:rsidR="00DD4835" w:rsidRDefault="00DD4835" w:rsidP="00DD4835">
      <w:pPr>
        <w:spacing w:after="120" w:line="360" w:lineRule="auto"/>
        <w:ind w:left="567"/>
        <w:rPr>
          <w:sz w:val="20"/>
          <w:lang w:eastAsia="en-GB"/>
        </w:rPr>
      </w:pPr>
      <w:r w:rsidRPr="00E559B5">
        <w:rPr>
          <w:i/>
          <w:sz w:val="20"/>
          <w:lang w:eastAsia="en-GB"/>
        </w:rPr>
        <w:t>power station with</w:t>
      </w:r>
      <w:r w:rsidRPr="00E559B5">
        <w:rPr>
          <w:b/>
          <w:i/>
          <w:sz w:val="20"/>
          <w:lang w:eastAsia="en-GB"/>
        </w:rPr>
        <w:t xml:space="preserve"> Design Variation </w:t>
      </w:r>
      <w:r w:rsidRPr="00E559B5">
        <w:rPr>
          <w:i/>
          <w:sz w:val="20"/>
          <w:lang w:eastAsia="en-GB"/>
        </w:rPr>
        <w:t>and\or</w:t>
      </w:r>
      <w:r w:rsidRPr="00E559B5">
        <w:rPr>
          <w:b/>
          <w:i/>
          <w:sz w:val="20"/>
          <w:lang w:eastAsia="en-GB"/>
        </w:rPr>
        <w:t xml:space="preserve"> Non Standard Boundary </w:t>
      </w:r>
      <w:proofErr w:type="gramStart"/>
      <w:r w:rsidRPr="00E559B5">
        <w:rPr>
          <w:i/>
          <w:sz w:val="20"/>
          <w:lang w:eastAsia="en-GB"/>
        </w:rPr>
        <w:t>only</w:t>
      </w:r>
      <w:r w:rsidRPr="00E559B5">
        <w:rPr>
          <w:sz w:val="20"/>
          <w:lang w:eastAsia="en-GB"/>
        </w:rPr>
        <w:t xml:space="preserve"> </w:t>
      </w:r>
      <w:r>
        <w:rPr>
          <w:sz w:val="20"/>
          <w:lang w:eastAsia="en-GB"/>
        </w:rPr>
        <w:t>]</w:t>
      </w:r>
      <w:proofErr w:type="gramEnd"/>
    </w:p>
    <w:p w14:paraId="34294AA6" w14:textId="77777777" w:rsidR="00DD4835" w:rsidRPr="00E559B5" w:rsidRDefault="00DD4835" w:rsidP="00B37805">
      <w:pPr>
        <w:spacing w:after="120" w:line="360" w:lineRule="auto"/>
        <w:ind w:left="567" w:hanging="567"/>
        <w:rPr>
          <w:sz w:val="20"/>
          <w:lang w:eastAsia="en-GB"/>
        </w:rPr>
      </w:pPr>
    </w:p>
    <w:p w14:paraId="2F219CF8" w14:textId="77777777" w:rsidR="00B37805" w:rsidRPr="00E559B5" w:rsidRDefault="00B37805" w:rsidP="00B37805">
      <w:pPr>
        <w:spacing w:after="120" w:line="360" w:lineRule="auto"/>
        <w:ind w:left="567" w:hanging="567"/>
        <w:rPr>
          <w:sz w:val="20"/>
          <w:lang w:eastAsia="en-GB"/>
        </w:rPr>
      </w:pPr>
      <w:r w:rsidRPr="00E559B5">
        <w:rPr>
          <w:sz w:val="20"/>
          <w:lang w:eastAsia="en-GB"/>
        </w:rPr>
        <w:t>10.4</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the </w:t>
      </w:r>
      <w:r w:rsidRPr="00E559B5">
        <w:rPr>
          <w:b/>
          <w:sz w:val="20"/>
          <w:lang w:eastAsia="en-GB"/>
        </w:rPr>
        <w:t>Outage Conditions</w:t>
      </w:r>
      <w:r w:rsidRPr="00E559B5">
        <w:rPr>
          <w:sz w:val="20"/>
          <w:lang w:eastAsia="en-GB"/>
        </w:rPr>
        <w:t xml:space="preserve"> and where practicable the expected </w:t>
      </w:r>
      <w:r w:rsidRPr="00E559B5">
        <w:rPr>
          <w:b/>
          <w:sz w:val="20"/>
          <w:lang w:eastAsia="en-GB"/>
        </w:rPr>
        <w:t>Outage Period</w:t>
      </w:r>
      <w:r w:rsidRPr="00E559B5">
        <w:rPr>
          <w:sz w:val="20"/>
          <w:lang w:eastAsia="en-GB"/>
        </w:rPr>
        <w:t>.</w:t>
      </w:r>
      <w:r w:rsidRPr="00E559B5">
        <w:rPr>
          <w:b/>
          <w:sz w:val="20"/>
          <w:lang w:eastAsia="en-GB"/>
        </w:rPr>
        <w:t xml:space="preserve"> </w:t>
      </w:r>
      <w:r w:rsidRPr="00E559B5">
        <w:rPr>
          <w:sz w:val="20"/>
          <w:lang w:eastAsia="en-GB"/>
        </w:rPr>
        <w:t>Such notice shall be issued:</w:t>
      </w:r>
    </w:p>
    <w:p w14:paraId="378FA7B1" w14:textId="77777777" w:rsidR="00B37805" w:rsidRPr="00E559B5" w:rsidRDefault="00B37805" w:rsidP="00B37805">
      <w:pPr>
        <w:spacing w:after="120" w:line="360" w:lineRule="auto"/>
        <w:ind w:left="567" w:hanging="567"/>
        <w:rPr>
          <w:sz w:val="20"/>
          <w:lang w:eastAsia="en-GB"/>
        </w:rPr>
      </w:pPr>
      <w:r w:rsidRPr="00E559B5">
        <w:rPr>
          <w:sz w:val="20"/>
          <w:lang w:eastAsia="en-GB"/>
        </w:rPr>
        <w:t>10.4.1</w:t>
      </w:r>
      <w:r w:rsidRPr="00E559B5">
        <w:rPr>
          <w:sz w:val="20"/>
          <w:lang w:eastAsia="en-GB"/>
        </w:rPr>
        <w:tab/>
        <w:t xml:space="preserve">In the event that the </w:t>
      </w:r>
      <w:r w:rsidRPr="00E559B5">
        <w:rPr>
          <w:b/>
          <w:sz w:val="20"/>
          <w:lang w:eastAsia="en-GB"/>
        </w:rPr>
        <w:t>Notification of Circuit Outage</w:t>
      </w:r>
      <w:r w:rsidRPr="00E559B5">
        <w:rPr>
          <w:sz w:val="20"/>
          <w:lang w:eastAsia="en-GB"/>
        </w:rPr>
        <w:t xml:space="preserve"> relates to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practicable, be in accordance with </w:t>
      </w:r>
      <w:r w:rsidRPr="00E559B5">
        <w:rPr>
          <w:b/>
          <w:sz w:val="20"/>
          <w:lang w:eastAsia="en-GB"/>
        </w:rPr>
        <w:t>Grid Code</w:t>
      </w:r>
      <w:r w:rsidRPr="00E559B5">
        <w:rPr>
          <w:sz w:val="20"/>
          <w:lang w:eastAsia="en-GB"/>
        </w:rPr>
        <w:t xml:space="preserve"> OC2 requirements; or</w:t>
      </w:r>
    </w:p>
    <w:p w14:paraId="1D2103B9" w14:textId="77777777" w:rsidR="00B37805" w:rsidRPr="00E559B5" w:rsidRDefault="00B37805" w:rsidP="00B37805">
      <w:pPr>
        <w:spacing w:after="120" w:line="360" w:lineRule="auto"/>
        <w:ind w:left="567" w:hanging="567"/>
        <w:rPr>
          <w:sz w:val="20"/>
          <w:lang w:eastAsia="en-GB"/>
        </w:rPr>
      </w:pPr>
      <w:r w:rsidRPr="00E559B5">
        <w:rPr>
          <w:sz w:val="20"/>
          <w:lang w:eastAsia="en-GB"/>
        </w:rPr>
        <w:t>10.4.2</w:t>
      </w:r>
      <w:r w:rsidRPr="00E559B5">
        <w:rPr>
          <w:sz w:val="20"/>
          <w:lang w:eastAsia="en-GB"/>
        </w:rPr>
        <w:tab/>
        <w:t xml:space="preserve">In the event that the </w:t>
      </w:r>
      <w:r w:rsidRPr="00E559B5">
        <w:rPr>
          <w:b/>
          <w:sz w:val="20"/>
          <w:lang w:eastAsia="en-GB"/>
        </w:rPr>
        <w:t>Notification of Circuit Outage</w:t>
      </w:r>
      <w:r w:rsidRPr="00E559B5">
        <w:rPr>
          <w:sz w:val="20"/>
          <w:lang w:eastAsia="en-GB"/>
        </w:rPr>
        <w:t xml:space="preserve"> relates to something other than a </w:t>
      </w:r>
      <w:r w:rsidRPr="00E559B5">
        <w:rPr>
          <w:b/>
          <w:sz w:val="20"/>
          <w:lang w:eastAsia="en-GB"/>
        </w:rPr>
        <w:t xml:space="preserve">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or relates to a</w:t>
      </w:r>
      <w:r w:rsidRPr="00E559B5">
        <w:rPr>
          <w:b/>
          <w:sz w:val="20"/>
          <w:lang w:eastAsia="en-GB"/>
        </w:rPr>
        <w:t xml:space="preserve"> 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but it is not practicable for such notice to</w:t>
      </w:r>
      <w:r w:rsidRPr="00E559B5">
        <w:rPr>
          <w:b/>
          <w:sz w:val="20"/>
          <w:lang w:eastAsia="en-GB"/>
        </w:rPr>
        <w:t xml:space="preserve"> </w:t>
      </w:r>
      <w:r w:rsidRPr="00E559B5">
        <w:rPr>
          <w:sz w:val="20"/>
          <w:lang w:eastAsia="en-GB"/>
        </w:rPr>
        <w:t xml:space="preserve">be in accordance with </w:t>
      </w:r>
      <w:r w:rsidRPr="00E559B5">
        <w:rPr>
          <w:b/>
          <w:sz w:val="20"/>
          <w:lang w:eastAsia="en-GB"/>
        </w:rPr>
        <w:t>Grid Code</w:t>
      </w:r>
      <w:r w:rsidRPr="00E559B5">
        <w:rPr>
          <w:sz w:val="20"/>
          <w:lang w:eastAsia="en-GB"/>
        </w:rPr>
        <w:t xml:space="preserve"> OC2 requirements, 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method of such notification</w:t>
      </w:r>
      <w:r w:rsidRPr="00E559B5">
        <w:rPr>
          <w:sz w:val="20"/>
          <w:lang w:eastAsia="en-GB"/>
        </w:rPr>
        <w:t>.</w:t>
      </w:r>
    </w:p>
    <w:p w14:paraId="1698A28E" w14:textId="77777777" w:rsidR="00B37805" w:rsidRPr="00E559B5" w:rsidRDefault="00B37805" w:rsidP="00B37805">
      <w:pPr>
        <w:spacing w:after="120" w:line="360" w:lineRule="auto"/>
        <w:ind w:left="567" w:hanging="567"/>
        <w:rPr>
          <w:sz w:val="20"/>
          <w:lang w:eastAsia="en-GB"/>
        </w:rPr>
      </w:pPr>
      <w:r w:rsidRPr="00E559B5">
        <w:rPr>
          <w:sz w:val="20"/>
          <w:lang w:eastAsia="en-GB"/>
        </w:rPr>
        <w:t>10.4.3</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w:t>
      </w:r>
      <w:r w:rsidRPr="00E559B5">
        <w:rPr>
          <w:b/>
          <w:sz w:val="20"/>
          <w:lang w:eastAsia="en-GB"/>
        </w:rPr>
        <w:t>Outage Period</w:t>
      </w:r>
      <w:r w:rsidRPr="00E559B5">
        <w:rPr>
          <w:sz w:val="20"/>
          <w:lang w:eastAsia="en-GB"/>
        </w:rPr>
        <w:t xml:space="preserve"> will or has ceased. </w:t>
      </w:r>
    </w:p>
    <w:p w14:paraId="78A0ECF6" w14:textId="77777777" w:rsidR="00B37805" w:rsidRPr="00E559B5" w:rsidRDefault="00B37805" w:rsidP="00B37805">
      <w:pPr>
        <w:spacing w:after="120" w:line="360" w:lineRule="auto"/>
        <w:ind w:left="567" w:hanging="567"/>
        <w:rPr>
          <w:sz w:val="20"/>
          <w:lang w:eastAsia="en-GB"/>
        </w:rPr>
      </w:pPr>
      <w:r w:rsidRPr="00E559B5">
        <w:rPr>
          <w:sz w:val="20"/>
          <w:lang w:eastAsia="en-GB"/>
        </w:rPr>
        <w:t>10.5</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Circuit Outage </w:t>
      </w:r>
      <w:r w:rsidRPr="00E559B5">
        <w:rPr>
          <w:sz w:val="20"/>
          <w:lang w:eastAsia="en-GB"/>
        </w:rPr>
        <w:t>given under Clause 10.4 above at any time.</w:t>
      </w:r>
    </w:p>
    <w:p w14:paraId="50AF8F3B" w14:textId="77777777" w:rsidR="00B37805" w:rsidRPr="00E559B5" w:rsidRDefault="00B37805" w:rsidP="00B37805">
      <w:pPr>
        <w:spacing w:after="120" w:line="360" w:lineRule="auto"/>
        <w:ind w:left="567" w:hanging="567"/>
        <w:rPr>
          <w:sz w:val="20"/>
          <w:lang w:eastAsia="en-GB"/>
        </w:rPr>
      </w:pPr>
      <w:r w:rsidRPr="00E559B5">
        <w:rPr>
          <w:sz w:val="20"/>
          <w:lang w:eastAsia="en-GB"/>
        </w:rPr>
        <w:t>10.6</w:t>
      </w:r>
      <w:r w:rsidRPr="00E559B5">
        <w:rPr>
          <w:sz w:val="20"/>
          <w:lang w:eastAsia="en-GB"/>
        </w:rPr>
        <w:tab/>
        <w:t xml:space="preserve">The </w:t>
      </w:r>
      <w:r w:rsidRPr="00E559B5">
        <w:rPr>
          <w:b/>
          <w:sz w:val="20"/>
          <w:lang w:eastAsia="en-GB"/>
        </w:rPr>
        <w:t>User</w:t>
      </w:r>
      <w:r w:rsidRPr="00E559B5">
        <w:rPr>
          <w:sz w:val="20"/>
          <w:lang w:eastAsia="en-GB"/>
        </w:rPr>
        <w:t xml:space="preserve"> will acknowledge receipt of such </w:t>
      </w:r>
      <w:r w:rsidRPr="00E559B5">
        <w:rPr>
          <w:b/>
          <w:sz w:val="20"/>
          <w:lang w:eastAsia="en-GB"/>
        </w:rPr>
        <w:t xml:space="preserve">Notification of Circuit Outage </w:t>
      </w:r>
      <w:r w:rsidRPr="00E559B5">
        <w:rPr>
          <w:sz w:val="20"/>
          <w:lang w:eastAsia="en-GB"/>
        </w:rPr>
        <w:t xml:space="preserve">and where practicable shall revise its </w:t>
      </w:r>
      <w:r w:rsidRPr="00E559B5">
        <w:rPr>
          <w:b/>
          <w:sz w:val="20"/>
          <w:lang w:eastAsia="en-GB"/>
        </w:rPr>
        <w:t>Output Useable</w:t>
      </w:r>
      <w:r w:rsidRPr="00E559B5">
        <w:rPr>
          <w:sz w:val="20"/>
          <w:lang w:eastAsia="en-GB"/>
        </w:rPr>
        <w:t xml:space="preserve"> forecast for the affected </w:t>
      </w:r>
      <w:r w:rsidRPr="00E559B5">
        <w:rPr>
          <w:b/>
          <w:sz w:val="20"/>
          <w:lang w:eastAsia="en-GB"/>
        </w:rPr>
        <w:t xml:space="preserve">BM Unit </w:t>
      </w:r>
      <w:r w:rsidRPr="00E559B5">
        <w:rPr>
          <w:sz w:val="20"/>
          <w:lang w:eastAsia="en-GB"/>
        </w:rPr>
        <w:t>accordingly.</w:t>
      </w:r>
    </w:p>
    <w:p w14:paraId="7A1699A1" w14:textId="77777777" w:rsidR="00B37805" w:rsidRPr="00E559B5" w:rsidRDefault="00B37805" w:rsidP="00B37805">
      <w:pPr>
        <w:spacing w:after="120" w:line="360" w:lineRule="auto"/>
        <w:ind w:left="567" w:hanging="567"/>
        <w:rPr>
          <w:sz w:val="20"/>
          <w:lang w:eastAsia="en-GB"/>
        </w:rPr>
      </w:pPr>
      <w:r w:rsidRPr="00E559B5">
        <w:rPr>
          <w:sz w:val="20"/>
          <w:lang w:eastAsia="en-GB"/>
        </w:rPr>
        <w:t>10.7</w:t>
      </w:r>
      <w:r w:rsidRPr="00E559B5">
        <w:rPr>
          <w:sz w:val="20"/>
          <w:lang w:eastAsia="en-GB"/>
        </w:rPr>
        <w:tab/>
        <w:t xml:space="preserve">Following such </w:t>
      </w:r>
      <w:r w:rsidRPr="00E559B5">
        <w:rPr>
          <w:b/>
          <w:sz w:val="20"/>
          <w:lang w:eastAsia="en-GB"/>
        </w:rPr>
        <w:t>Notification of Circuit Outage</w:t>
      </w:r>
      <w:r w:rsidRPr="00E559B5">
        <w:rPr>
          <w:sz w:val="20"/>
          <w:lang w:eastAsia="en-GB"/>
        </w:rPr>
        <w:t xml:space="preserve"> in accordance with Clause 10.4:</w:t>
      </w:r>
    </w:p>
    <w:p w14:paraId="5010B577" w14:textId="77777777" w:rsidR="00B37805" w:rsidRPr="00E559B5" w:rsidRDefault="00B37805" w:rsidP="00B37805">
      <w:pPr>
        <w:spacing w:after="120" w:line="360" w:lineRule="auto"/>
        <w:ind w:left="567" w:hanging="567"/>
        <w:rPr>
          <w:sz w:val="20"/>
          <w:lang w:eastAsia="en-GB"/>
        </w:rPr>
      </w:pPr>
      <w:r w:rsidRPr="00E559B5">
        <w:rPr>
          <w:sz w:val="20"/>
          <w:lang w:eastAsia="en-GB"/>
        </w:rPr>
        <w:t>10.7.1</w:t>
      </w:r>
      <w:r w:rsidRPr="00E559B5">
        <w:rPr>
          <w:sz w:val="20"/>
          <w:lang w:eastAsia="en-GB"/>
        </w:rPr>
        <w:tab/>
        <w:t>[(</w:t>
      </w:r>
      <w:proofErr w:type="spellStart"/>
      <w:r w:rsidRPr="00E559B5">
        <w:rPr>
          <w:sz w:val="20"/>
          <w:lang w:eastAsia="en-GB"/>
        </w:rPr>
        <w:t>i</w:t>
      </w:r>
      <w:proofErr w:type="spellEnd"/>
      <w:r w:rsidRPr="00E559B5">
        <w:rPr>
          <w:sz w:val="20"/>
          <w:lang w:eastAsia="en-GB"/>
        </w:rPr>
        <w:t xml:space="preserve">) In respect of the </w:t>
      </w:r>
      <w:r w:rsidRPr="00E559B5">
        <w:rPr>
          <w:b/>
          <w:sz w:val="20"/>
          <w:lang w:eastAsia="en-GB"/>
        </w:rPr>
        <w:t>Outage Conditions [ ]</w:t>
      </w:r>
      <w:r w:rsidRPr="00E559B5">
        <w:rPr>
          <w:sz w:val="20"/>
          <w:lang w:eastAsia="en-GB"/>
        </w:rPr>
        <w:t xml:space="preserve">, 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sidRPr="00E559B5">
        <w:rPr>
          <w:sz w:val="20"/>
          <w:lang w:eastAsia="en-GB"/>
        </w:rPr>
        <w:t xml:space="preserve"> reflects the outage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outage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w:t>
      </w:r>
    </w:p>
    <w:p w14:paraId="2C0E795D" w14:textId="77777777" w:rsidR="00B37805" w:rsidRPr="00E559B5" w:rsidRDefault="00B37805" w:rsidP="00B37805">
      <w:pPr>
        <w:spacing w:after="120" w:line="360" w:lineRule="auto"/>
        <w:ind w:left="567" w:hanging="567"/>
        <w:rPr>
          <w:sz w:val="20"/>
          <w:lang w:eastAsia="en-GB"/>
        </w:rPr>
      </w:pPr>
      <w:r w:rsidRPr="00E559B5">
        <w:rPr>
          <w:sz w:val="20"/>
          <w:lang w:eastAsia="en-GB"/>
        </w:rPr>
        <w:t>10.7.2</w:t>
      </w:r>
      <w:r w:rsidRPr="00E559B5">
        <w:rPr>
          <w:sz w:val="20"/>
          <w:lang w:eastAsia="en-GB"/>
        </w:rPr>
        <w:tab/>
        <w:t xml:space="preserve">In the event that the </w:t>
      </w:r>
      <w:r w:rsidRPr="00E559B5">
        <w:rPr>
          <w:b/>
          <w:sz w:val="20"/>
          <w:lang w:eastAsia="en-GB"/>
        </w:rPr>
        <w:t>User</w:t>
      </w:r>
      <w:r w:rsidRPr="00E559B5">
        <w:rPr>
          <w:sz w:val="20"/>
          <w:lang w:eastAsia="en-GB"/>
        </w:rPr>
        <w:t xml:space="preserve"> does not comply with Clauses [ ] 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relevant Clause, and the provisions of the </w:t>
      </w:r>
      <w:r w:rsidRPr="00E559B5">
        <w:rPr>
          <w:b/>
          <w:sz w:val="20"/>
          <w:lang w:eastAsia="en-GB"/>
        </w:rPr>
        <w:t>Transmission Related Agreement</w:t>
      </w:r>
      <w:r w:rsidRPr="00E559B5">
        <w:rPr>
          <w:sz w:val="20"/>
          <w:lang w:eastAsia="en-GB"/>
        </w:rPr>
        <w:t xml:space="preserve"> shall apply.</w:t>
      </w:r>
    </w:p>
    <w:p w14:paraId="4252A42D" w14:textId="77777777" w:rsidR="00B37805" w:rsidRPr="00E559B5" w:rsidRDefault="00B37805" w:rsidP="00B37805">
      <w:pPr>
        <w:spacing w:after="120" w:line="360" w:lineRule="auto"/>
        <w:ind w:left="567" w:hanging="567"/>
        <w:rPr>
          <w:sz w:val="20"/>
          <w:lang w:eastAsia="en-GB"/>
        </w:rPr>
      </w:pPr>
      <w:r w:rsidRPr="00E559B5">
        <w:rPr>
          <w:sz w:val="20"/>
          <w:lang w:eastAsia="en-GB"/>
        </w:rPr>
        <w:t>10.8</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an event leading to a reduced circuit capability of </w:t>
      </w:r>
      <w:r w:rsidRPr="00E559B5">
        <w:rPr>
          <w:b/>
          <w:sz w:val="20"/>
          <w:lang w:eastAsia="en-GB"/>
        </w:rPr>
        <w:t xml:space="preserve">Circuit [ ] </w:t>
      </w:r>
      <w:r w:rsidRPr="00E559B5">
        <w:rPr>
          <w:sz w:val="20"/>
          <w:lang w:eastAsia="en-GB"/>
        </w:rPr>
        <w:t xml:space="preserve">and where practicable the expected </w:t>
      </w:r>
      <w:r w:rsidRPr="00E559B5">
        <w:rPr>
          <w:b/>
          <w:sz w:val="20"/>
          <w:lang w:eastAsia="en-GB"/>
        </w:rPr>
        <w:t>Outage Period</w:t>
      </w:r>
      <w:r w:rsidRPr="00E559B5">
        <w:rPr>
          <w:sz w:val="20"/>
          <w:lang w:eastAsia="en-GB"/>
        </w:rPr>
        <w:t>. Such notice (including any revision) shall be issued:</w:t>
      </w:r>
    </w:p>
    <w:p w14:paraId="77711F72" w14:textId="77777777" w:rsidR="00B37805" w:rsidRPr="00E559B5" w:rsidRDefault="00B37805" w:rsidP="00B37805">
      <w:pPr>
        <w:spacing w:after="120" w:line="360" w:lineRule="auto"/>
        <w:ind w:left="567" w:hanging="567"/>
        <w:rPr>
          <w:sz w:val="20"/>
          <w:lang w:eastAsia="en-GB"/>
        </w:rPr>
      </w:pPr>
      <w:r w:rsidRPr="00E559B5">
        <w:rPr>
          <w:sz w:val="20"/>
          <w:lang w:eastAsia="en-GB"/>
        </w:rPr>
        <w:t>10.8.1</w:t>
      </w:r>
      <w:r w:rsidRPr="00E559B5">
        <w:rPr>
          <w:sz w:val="20"/>
          <w:lang w:eastAsia="en-GB"/>
        </w:rPr>
        <w:tab/>
        <w:t xml:space="preserve">In the event that the </w:t>
      </w:r>
      <w:r w:rsidRPr="00E559B5">
        <w:rPr>
          <w:b/>
          <w:sz w:val="20"/>
          <w:lang w:eastAsia="en-GB"/>
        </w:rPr>
        <w:t>Notification of Circuit Restriction</w:t>
      </w:r>
      <w:r w:rsidRPr="00E559B5">
        <w:rPr>
          <w:sz w:val="20"/>
          <w:lang w:eastAsia="en-GB"/>
        </w:rPr>
        <w:t xml:space="preserve"> relates to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practicable, be in accordance with </w:t>
      </w:r>
      <w:r w:rsidRPr="00E559B5">
        <w:rPr>
          <w:b/>
          <w:sz w:val="20"/>
          <w:lang w:eastAsia="en-GB"/>
        </w:rPr>
        <w:t>Grid Code</w:t>
      </w:r>
      <w:r w:rsidRPr="00E559B5">
        <w:rPr>
          <w:sz w:val="20"/>
          <w:lang w:eastAsia="en-GB"/>
        </w:rPr>
        <w:t xml:space="preserve"> OC2 requirements; or</w:t>
      </w:r>
    </w:p>
    <w:p w14:paraId="49D05518" w14:textId="77777777" w:rsidR="00B37805" w:rsidRPr="00E559B5" w:rsidRDefault="00B37805" w:rsidP="00B37805">
      <w:pPr>
        <w:spacing w:after="120" w:line="360" w:lineRule="auto"/>
        <w:ind w:left="567" w:hanging="567"/>
        <w:rPr>
          <w:sz w:val="20"/>
          <w:lang w:eastAsia="en-GB"/>
        </w:rPr>
      </w:pPr>
      <w:r w:rsidRPr="00E559B5">
        <w:rPr>
          <w:sz w:val="20"/>
          <w:lang w:eastAsia="en-GB"/>
        </w:rPr>
        <w:t>10.8.2</w:t>
      </w:r>
      <w:r w:rsidRPr="00E559B5">
        <w:rPr>
          <w:sz w:val="20"/>
          <w:lang w:eastAsia="en-GB"/>
        </w:rPr>
        <w:tab/>
        <w:t xml:space="preserve">In the event that the </w:t>
      </w:r>
      <w:r w:rsidRPr="00E559B5">
        <w:rPr>
          <w:b/>
          <w:sz w:val="20"/>
          <w:lang w:eastAsia="en-GB"/>
        </w:rPr>
        <w:t>Notification of Circuit Restriction</w:t>
      </w:r>
      <w:r w:rsidRPr="00E559B5">
        <w:rPr>
          <w:sz w:val="20"/>
          <w:lang w:eastAsia="en-GB"/>
        </w:rPr>
        <w:t xml:space="preserve"> relates to something other than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 </w:t>
      </w:r>
      <w:r w:rsidRPr="00E559B5">
        <w:rPr>
          <w:sz w:val="20"/>
          <w:lang w:eastAsia="en-GB"/>
        </w:rPr>
        <w:t>or relates to a</w:t>
      </w:r>
      <w:r w:rsidRPr="00E559B5">
        <w:rPr>
          <w:b/>
          <w:sz w:val="20"/>
          <w:lang w:eastAsia="en-GB"/>
        </w:rPr>
        <w:t xml:space="preserve"> 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but it is not practicable for such notice to</w:t>
      </w:r>
      <w:r w:rsidRPr="00E559B5">
        <w:rPr>
          <w:b/>
          <w:sz w:val="20"/>
          <w:lang w:eastAsia="en-GB"/>
        </w:rPr>
        <w:t xml:space="preserve"> </w:t>
      </w:r>
      <w:r w:rsidRPr="00E559B5">
        <w:rPr>
          <w:sz w:val="20"/>
          <w:lang w:eastAsia="en-GB"/>
        </w:rPr>
        <w:t xml:space="preserve">be in accordance with </w:t>
      </w:r>
      <w:r w:rsidRPr="00E559B5">
        <w:rPr>
          <w:b/>
          <w:sz w:val="20"/>
          <w:lang w:eastAsia="en-GB"/>
        </w:rPr>
        <w:t>Grid Code</w:t>
      </w:r>
      <w:r w:rsidRPr="00E559B5">
        <w:rPr>
          <w:sz w:val="20"/>
          <w:lang w:eastAsia="en-GB"/>
        </w:rPr>
        <w:t xml:space="preserve"> OC2 requirements, such notice shall be given 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means of such notification</w:t>
      </w:r>
      <w:r w:rsidRPr="00E559B5">
        <w:rPr>
          <w:sz w:val="20"/>
          <w:lang w:eastAsia="en-GB"/>
        </w:rPr>
        <w:t>.</w:t>
      </w:r>
    </w:p>
    <w:p w14:paraId="585D5D26" w14:textId="77777777" w:rsidR="00B37805" w:rsidRPr="00E559B5" w:rsidRDefault="00B37805" w:rsidP="00B37805">
      <w:pPr>
        <w:spacing w:after="120" w:line="360" w:lineRule="auto"/>
        <w:ind w:left="567" w:hanging="567"/>
        <w:rPr>
          <w:sz w:val="20"/>
          <w:lang w:eastAsia="en-GB"/>
        </w:rPr>
      </w:pPr>
      <w:r w:rsidRPr="00E559B5">
        <w:rPr>
          <w:sz w:val="20"/>
          <w:lang w:eastAsia="en-GB"/>
        </w:rPr>
        <w:t>10.8.4</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period of reduced circuit capability will or has ceased. </w:t>
      </w:r>
    </w:p>
    <w:p w14:paraId="10CB5612" w14:textId="77777777" w:rsidR="00B37805" w:rsidRPr="00E559B5" w:rsidRDefault="00B37805" w:rsidP="00B37805">
      <w:pPr>
        <w:spacing w:after="120" w:line="360" w:lineRule="auto"/>
        <w:ind w:left="567" w:hanging="567"/>
        <w:rPr>
          <w:sz w:val="20"/>
          <w:lang w:eastAsia="en-GB"/>
        </w:rPr>
      </w:pPr>
      <w:r w:rsidRPr="00E559B5">
        <w:rPr>
          <w:sz w:val="20"/>
          <w:lang w:eastAsia="en-GB"/>
        </w:rPr>
        <w:t>10.9</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Circuit Restriction </w:t>
      </w:r>
      <w:r w:rsidRPr="00E559B5">
        <w:rPr>
          <w:sz w:val="20"/>
          <w:lang w:eastAsia="en-GB"/>
        </w:rPr>
        <w:t>given under Clause 10.8 above at any time.</w:t>
      </w:r>
    </w:p>
    <w:p w14:paraId="63B1AD27" w14:textId="77777777" w:rsidR="00B37805" w:rsidRPr="00E559B5" w:rsidRDefault="00B37805" w:rsidP="00B37805">
      <w:pPr>
        <w:spacing w:after="120" w:line="360" w:lineRule="auto"/>
        <w:ind w:left="567" w:hanging="567"/>
        <w:rPr>
          <w:sz w:val="20"/>
          <w:lang w:eastAsia="en-GB"/>
        </w:rPr>
      </w:pPr>
      <w:r w:rsidRPr="00E559B5">
        <w:rPr>
          <w:sz w:val="20"/>
          <w:lang w:eastAsia="en-GB"/>
        </w:rPr>
        <w:t>10.10</w:t>
      </w:r>
      <w:r w:rsidRPr="00E559B5">
        <w:rPr>
          <w:sz w:val="20"/>
          <w:lang w:eastAsia="en-GB"/>
        </w:rPr>
        <w:tab/>
        <w:t xml:space="preserve">Following such </w:t>
      </w:r>
      <w:r w:rsidRPr="00E559B5">
        <w:rPr>
          <w:b/>
          <w:sz w:val="20"/>
          <w:lang w:eastAsia="en-GB"/>
        </w:rPr>
        <w:t>Notification of Circuit Restriction</w:t>
      </w:r>
      <w:r w:rsidRPr="00E559B5">
        <w:rPr>
          <w:sz w:val="20"/>
          <w:lang w:eastAsia="en-GB"/>
        </w:rPr>
        <w:t xml:space="preserve"> in accordance with Clause 10.8:</w:t>
      </w:r>
    </w:p>
    <w:p w14:paraId="324CAF59" w14:textId="77777777" w:rsidR="00B37805" w:rsidRPr="00E559B5" w:rsidRDefault="00B37805" w:rsidP="00B37805">
      <w:pPr>
        <w:spacing w:after="120" w:line="360" w:lineRule="auto"/>
        <w:ind w:left="567" w:hanging="567"/>
        <w:rPr>
          <w:sz w:val="20"/>
          <w:lang w:eastAsia="en-GB"/>
        </w:rPr>
      </w:pPr>
      <w:r w:rsidRPr="00E559B5">
        <w:rPr>
          <w:sz w:val="20"/>
          <w:lang w:eastAsia="en-GB"/>
        </w:rPr>
        <w:t>10.10.1</w:t>
      </w:r>
      <w:r w:rsidRPr="00E559B5">
        <w:rPr>
          <w:sz w:val="20"/>
          <w:lang w:eastAsia="en-GB"/>
        </w:rPr>
        <w:tab/>
        <w:t>[(</w:t>
      </w:r>
      <w:proofErr w:type="spellStart"/>
      <w:r w:rsidRPr="00E559B5">
        <w:rPr>
          <w:sz w:val="20"/>
          <w:lang w:eastAsia="en-GB"/>
        </w:rPr>
        <w:t>i</w:t>
      </w:r>
      <w:proofErr w:type="spellEnd"/>
      <w:r w:rsidRPr="00E559B5">
        <w:rPr>
          <w:sz w:val="20"/>
          <w:lang w:eastAsia="en-GB"/>
        </w:rPr>
        <w:t xml:space="preserve">) In respect of the reduction in capability of </w:t>
      </w:r>
      <w:r w:rsidRPr="00E559B5">
        <w:rPr>
          <w:b/>
          <w:sz w:val="20"/>
          <w:lang w:eastAsia="en-GB"/>
        </w:rPr>
        <w:t>Circuit [ ]</w:t>
      </w:r>
      <w:r w:rsidRPr="00E559B5">
        <w:rPr>
          <w:sz w:val="20"/>
          <w:lang w:eastAsia="en-GB"/>
        </w:rPr>
        <w:t xml:space="preserve">, 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sidRPr="00E559B5">
        <w:rPr>
          <w:sz w:val="20"/>
          <w:lang w:eastAsia="en-GB"/>
        </w:rPr>
        <w:t xml:space="preserve"> reflects the reduction in capability of the </w:t>
      </w:r>
      <w:r w:rsidRPr="00E559B5">
        <w:rPr>
          <w:b/>
          <w:sz w:val="20"/>
          <w:lang w:eastAsia="en-GB"/>
        </w:rPr>
        <w:t>Relevant Circuits</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reduction in capability of the </w:t>
      </w:r>
      <w:r w:rsidRPr="00E559B5">
        <w:rPr>
          <w:b/>
          <w:sz w:val="20"/>
          <w:lang w:eastAsia="en-GB"/>
        </w:rPr>
        <w:t>Relevant Circuits</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w:t>
      </w:r>
    </w:p>
    <w:p w14:paraId="42EFBEAD" w14:textId="77777777" w:rsidR="00B37805" w:rsidRDefault="00B37805" w:rsidP="00B37805">
      <w:pPr>
        <w:spacing w:after="120" w:line="360" w:lineRule="auto"/>
        <w:ind w:left="567" w:hanging="567"/>
        <w:rPr>
          <w:sz w:val="20"/>
          <w:lang w:eastAsia="en-GB"/>
        </w:rPr>
      </w:pPr>
      <w:r w:rsidRPr="00E559B5">
        <w:rPr>
          <w:sz w:val="20"/>
          <w:lang w:eastAsia="en-GB"/>
        </w:rPr>
        <w:t>10.10.2</w:t>
      </w:r>
      <w:r w:rsidRPr="00E559B5">
        <w:rPr>
          <w:sz w:val="20"/>
          <w:lang w:eastAsia="en-GB"/>
        </w:rPr>
        <w:tab/>
        <w:t xml:space="preserve">In the event that the </w:t>
      </w:r>
      <w:r w:rsidRPr="00E559B5">
        <w:rPr>
          <w:b/>
          <w:sz w:val="20"/>
          <w:lang w:eastAsia="en-GB"/>
        </w:rPr>
        <w:t>User</w:t>
      </w:r>
      <w:r w:rsidRPr="00E559B5">
        <w:rPr>
          <w:sz w:val="20"/>
          <w:lang w:eastAsia="en-GB"/>
        </w:rPr>
        <w:t xml:space="preserve"> does not comply with Clauses [ ] 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relevant Clause, and the provisions of the </w:t>
      </w:r>
      <w:r w:rsidRPr="00E559B5">
        <w:rPr>
          <w:b/>
          <w:sz w:val="20"/>
          <w:lang w:eastAsia="en-GB"/>
        </w:rPr>
        <w:t>Transmission Related Agreement</w:t>
      </w:r>
      <w:r w:rsidRPr="00E559B5">
        <w:rPr>
          <w:sz w:val="20"/>
          <w:lang w:eastAsia="en-GB"/>
        </w:rPr>
        <w:t xml:space="preserve"> shall apply.</w:t>
      </w:r>
    </w:p>
    <w:p w14:paraId="0272C86B" w14:textId="77777777" w:rsidR="00E3138E" w:rsidRPr="00E559B5" w:rsidRDefault="00E3138E" w:rsidP="00E3138E">
      <w:pPr>
        <w:spacing w:after="120" w:line="360" w:lineRule="auto"/>
        <w:ind w:left="567" w:hanging="567"/>
        <w:rPr>
          <w:sz w:val="20"/>
          <w:lang w:eastAsia="en-GB"/>
        </w:rPr>
      </w:pPr>
      <w:r>
        <w:rPr>
          <w:sz w:val="20"/>
          <w:lang w:eastAsia="en-GB"/>
        </w:rPr>
        <w:t>10.11</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the </w:t>
      </w:r>
      <w:r>
        <w:rPr>
          <w:b/>
          <w:sz w:val="20"/>
          <w:lang w:eastAsia="en-GB"/>
        </w:rPr>
        <w:t xml:space="preserve">ET </w:t>
      </w:r>
      <w:r w:rsidRPr="00E559B5">
        <w:rPr>
          <w:b/>
          <w:sz w:val="20"/>
          <w:lang w:eastAsia="en-GB"/>
        </w:rPr>
        <w:t>Conditions</w:t>
      </w:r>
      <w:r w:rsidRPr="00E559B5">
        <w:rPr>
          <w:sz w:val="20"/>
          <w:lang w:eastAsia="en-GB"/>
        </w:rPr>
        <w:t xml:space="preserve"> and where practicable the expected </w:t>
      </w:r>
      <w:r>
        <w:rPr>
          <w:b/>
          <w:sz w:val="20"/>
          <w:lang w:eastAsia="en-GB"/>
        </w:rPr>
        <w:t>ET Condition</w:t>
      </w:r>
      <w:r w:rsidRPr="00E559B5">
        <w:rPr>
          <w:b/>
          <w:sz w:val="20"/>
          <w:lang w:eastAsia="en-GB"/>
        </w:rPr>
        <w:t xml:space="preserve"> Period</w:t>
      </w:r>
      <w:r w:rsidRPr="00E559B5">
        <w:rPr>
          <w:sz w:val="20"/>
          <w:lang w:eastAsia="en-GB"/>
        </w:rPr>
        <w:t>.</w:t>
      </w:r>
      <w:r w:rsidRPr="00E559B5">
        <w:rPr>
          <w:b/>
          <w:sz w:val="20"/>
          <w:lang w:eastAsia="en-GB"/>
        </w:rPr>
        <w:t xml:space="preserve"> </w:t>
      </w:r>
      <w:r w:rsidRPr="00E559B5">
        <w:rPr>
          <w:sz w:val="20"/>
          <w:lang w:eastAsia="en-GB"/>
        </w:rPr>
        <w:t>Such notice shall be issued</w:t>
      </w:r>
      <w:r>
        <w:rPr>
          <w:sz w:val="20"/>
          <w:lang w:eastAsia="en-GB"/>
        </w:rPr>
        <w:t xml:space="preserve"> </w:t>
      </w:r>
      <w:r w:rsidRPr="00E559B5">
        <w:rPr>
          <w:sz w:val="20"/>
          <w:lang w:eastAsia="en-GB"/>
        </w:rPr>
        <w:t xml:space="preserve">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method of such notification</w:t>
      </w:r>
      <w:r w:rsidRPr="00E559B5">
        <w:rPr>
          <w:sz w:val="20"/>
          <w:lang w:eastAsia="en-GB"/>
        </w:rPr>
        <w:t>.</w:t>
      </w:r>
    </w:p>
    <w:p w14:paraId="087F74FC" w14:textId="77777777" w:rsidR="00E3138E" w:rsidRPr="00E559B5" w:rsidRDefault="00E3138E" w:rsidP="00E3138E">
      <w:pPr>
        <w:spacing w:after="120" w:line="360" w:lineRule="auto"/>
        <w:ind w:left="567" w:hanging="567"/>
        <w:rPr>
          <w:sz w:val="20"/>
          <w:lang w:eastAsia="en-GB"/>
        </w:rPr>
      </w:pPr>
      <w:r>
        <w:rPr>
          <w:sz w:val="20"/>
          <w:lang w:eastAsia="en-GB"/>
        </w:rPr>
        <w:t>10.12</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w:t>
      </w:r>
      <w:r>
        <w:rPr>
          <w:b/>
          <w:sz w:val="20"/>
          <w:lang w:eastAsia="en-GB"/>
        </w:rPr>
        <w:t xml:space="preserve">ET Condition </w:t>
      </w:r>
      <w:r w:rsidRPr="00E559B5">
        <w:rPr>
          <w:b/>
          <w:sz w:val="20"/>
          <w:lang w:eastAsia="en-GB"/>
        </w:rPr>
        <w:t>Period</w:t>
      </w:r>
      <w:r w:rsidRPr="00E559B5">
        <w:rPr>
          <w:sz w:val="20"/>
          <w:lang w:eastAsia="en-GB"/>
        </w:rPr>
        <w:t xml:space="preserve"> will or has ceased. </w:t>
      </w:r>
    </w:p>
    <w:p w14:paraId="1CB79F4C" w14:textId="77777777" w:rsidR="00E3138E" w:rsidRPr="00E559B5" w:rsidRDefault="00E3138E" w:rsidP="00E3138E">
      <w:pPr>
        <w:spacing w:after="120" w:line="360" w:lineRule="auto"/>
        <w:ind w:left="567" w:hanging="567"/>
        <w:rPr>
          <w:sz w:val="20"/>
          <w:lang w:eastAsia="en-GB"/>
        </w:rPr>
      </w:pPr>
      <w:r>
        <w:rPr>
          <w:sz w:val="20"/>
          <w:lang w:eastAsia="en-GB"/>
        </w:rPr>
        <w:t>10.13</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w:t>
      </w:r>
      <w:r>
        <w:rPr>
          <w:b/>
          <w:sz w:val="20"/>
          <w:lang w:eastAsia="en-GB"/>
        </w:rPr>
        <w:t xml:space="preserve">ET </w:t>
      </w:r>
      <w:r w:rsidR="0065206C">
        <w:rPr>
          <w:b/>
          <w:sz w:val="20"/>
          <w:lang w:eastAsia="en-GB"/>
        </w:rPr>
        <w:t xml:space="preserve">Restrictions on Availability </w:t>
      </w:r>
      <w:r>
        <w:rPr>
          <w:sz w:val="20"/>
          <w:lang w:eastAsia="en-GB"/>
        </w:rPr>
        <w:t>given under Clause 10.11</w:t>
      </w:r>
      <w:r w:rsidRPr="00E559B5">
        <w:rPr>
          <w:sz w:val="20"/>
          <w:lang w:eastAsia="en-GB"/>
        </w:rPr>
        <w:t xml:space="preserve"> above at any time.</w:t>
      </w:r>
    </w:p>
    <w:p w14:paraId="4B66F679" w14:textId="77777777" w:rsidR="00E3138E" w:rsidRPr="00E559B5" w:rsidRDefault="00E3138E" w:rsidP="00E3138E">
      <w:pPr>
        <w:spacing w:after="120" w:line="360" w:lineRule="auto"/>
        <w:ind w:left="567" w:hanging="567"/>
        <w:rPr>
          <w:sz w:val="20"/>
          <w:lang w:eastAsia="en-GB"/>
        </w:rPr>
      </w:pPr>
      <w:r>
        <w:rPr>
          <w:sz w:val="20"/>
          <w:lang w:eastAsia="en-GB"/>
        </w:rPr>
        <w:t>10.14</w:t>
      </w:r>
      <w:r w:rsidRPr="00E559B5">
        <w:rPr>
          <w:sz w:val="20"/>
          <w:lang w:eastAsia="en-GB"/>
        </w:rPr>
        <w:tab/>
        <w:t xml:space="preserve">The </w:t>
      </w:r>
      <w:r w:rsidRPr="00E559B5">
        <w:rPr>
          <w:b/>
          <w:sz w:val="20"/>
          <w:lang w:eastAsia="en-GB"/>
        </w:rPr>
        <w:t>User</w:t>
      </w:r>
      <w:r w:rsidRPr="00E559B5">
        <w:rPr>
          <w:sz w:val="20"/>
          <w:lang w:eastAsia="en-GB"/>
        </w:rPr>
        <w:t xml:space="preserve"> will acknowledge receipt of such </w:t>
      </w:r>
      <w:r w:rsidRPr="00E559B5">
        <w:rPr>
          <w:b/>
          <w:sz w:val="20"/>
          <w:lang w:eastAsia="en-GB"/>
        </w:rPr>
        <w:t xml:space="preserve">Notification of </w:t>
      </w:r>
      <w:r>
        <w:rPr>
          <w:b/>
          <w:sz w:val="20"/>
          <w:lang w:eastAsia="en-GB"/>
        </w:rPr>
        <w:t xml:space="preserve">ET </w:t>
      </w:r>
      <w:r w:rsidR="0065206C">
        <w:rPr>
          <w:b/>
          <w:sz w:val="20"/>
          <w:lang w:eastAsia="en-GB"/>
        </w:rPr>
        <w:t xml:space="preserve">Restrictions on Availability </w:t>
      </w:r>
      <w:r w:rsidRPr="00E559B5">
        <w:rPr>
          <w:sz w:val="20"/>
          <w:lang w:eastAsia="en-GB"/>
        </w:rPr>
        <w:t xml:space="preserve">and where practicable shall revise its </w:t>
      </w:r>
      <w:r w:rsidRPr="00E559B5">
        <w:rPr>
          <w:b/>
          <w:sz w:val="20"/>
          <w:lang w:eastAsia="en-GB"/>
        </w:rPr>
        <w:t>Output Useable</w:t>
      </w:r>
      <w:r w:rsidRPr="00E559B5">
        <w:rPr>
          <w:sz w:val="20"/>
          <w:lang w:eastAsia="en-GB"/>
        </w:rPr>
        <w:t xml:space="preserve"> forecast for the affected </w:t>
      </w:r>
      <w:r w:rsidRPr="00E559B5">
        <w:rPr>
          <w:b/>
          <w:sz w:val="20"/>
          <w:lang w:eastAsia="en-GB"/>
        </w:rPr>
        <w:t xml:space="preserve">BM Unit </w:t>
      </w:r>
      <w:r>
        <w:rPr>
          <w:sz w:val="20"/>
          <w:lang w:eastAsia="en-GB"/>
        </w:rPr>
        <w:t>to reflect the reduction in capability specified in the</w:t>
      </w:r>
      <w:r w:rsidRPr="00E559B5">
        <w:rPr>
          <w:sz w:val="20"/>
          <w:lang w:eastAsia="en-GB"/>
        </w:rPr>
        <w:t xml:space="preserve"> </w:t>
      </w:r>
      <w:r w:rsidRPr="00CF1DDE">
        <w:rPr>
          <w:b/>
          <w:sz w:val="20"/>
          <w:lang w:eastAsia="en-GB"/>
        </w:rPr>
        <w:t xml:space="preserve">Notification of </w:t>
      </w:r>
      <w:r w:rsidR="0065206C">
        <w:rPr>
          <w:b/>
          <w:sz w:val="20"/>
          <w:lang w:eastAsia="en-GB"/>
        </w:rPr>
        <w:t>Restrictions on Availability</w:t>
      </w:r>
      <w:r w:rsidRPr="00E559B5">
        <w:rPr>
          <w:sz w:val="20"/>
          <w:lang w:eastAsia="en-GB"/>
        </w:rPr>
        <w:t>.</w:t>
      </w:r>
    </w:p>
    <w:p w14:paraId="480A62AD"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ab/>
        <w:t xml:space="preserve">Following such </w:t>
      </w:r>
      <w:r w:rsidRPr="00E559B5">
        <w:rPr>
          <w:b/>
          <w:sz w:val="20"/>
          <w:lang w:eastAsia="en-GB"/>
        </w:rPr>
        <w:t xml:space="preserve">Notification of </w:t>
      </w:r>
      <w:r>
        <w:rPr>
          <w:b/>
          <w:sz w:val="20"/>
          <w:lang w:eastAsia="en-GB"/>
        </w:rPr>
        <w:t xml:space="preserve">ET </w:t>
      </w:r>
      <w:r w:rsidR="0065206C">
        <w:rPr>
          <w:b/>
          <w:sz w:val="20"/>
          <w:lang w:eastAsia="en-GB"/>
        </w:rPr>
        <w:t>Restrictions on Availability</w:t>
      </w:r>
      <w:r>
        <w:rPr>
          <w:sz w:val="20"/>
          <w:lang w:eastAsia="en-GB"/>
        </w:rPr>
        <w:t xml:space="preserve"> in accordance with Clause 10.11</w:t>
      </w:r>
      <w:r w:rsidRPr="00E559B5">
        <w:rPr>
          <w:sz w:val="20"/>
          <w:lang w:eastAsia="en-GB"/>
        </w:rPr>
        <w:t>:</w:t>
      </w:r>
    </w:p>
    <w:p w14:paraId="5178596B"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.1</w:t>
      </w:r>
      <w:r w:rsidRPr="00E559B5">
        <w:rPr>
          <w:sz w:val="20"/>
          <w:lang w:eastAsia="en-GB"/>
        </w:rPr>
        <w:tab/>
        <w:t xml:space="preserve">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Pr>
          <w:sz w:val="20"/>
          <w:lang w:eastAsia="en-GB"/>
        </w:rPr>
        <w:t xml:space="preserve"> reflect</w:t>
      </w:r>
      <w:r w:rsidRPr="00E559B5">
        <w:rPr>
          <w:sz w:val="20"/>
          <w:lang w:eastAsia="en-GB"/>
        </w:rPr>
        <w:t xml:space="preserve"> the</w:t>
      </w:r>
      <w:r>
        <w:rPr>
          <w:sz w:val="20"/>
          <w:lang w:eastAsia="en-GB"/>
        </w:rPr>
        <w:t xml:space="preserve"> reduction in capability specified in the</w:t>
      </w:r>
      <w:r w:rsidRPr="00E559B5">
        <w:rPr>
          <w:sz w:val="20"/>
          <w:lang w:eastAsia="en-GB"/>
        </w:rPr>
        <w:t xml:space="preserve"> </w:t>
      </w:r>
      <w:r w:rsidRPr="00CF1DDE">
        <w:rPr>
          <w:b/>
          <w:sz w:val="20"/>
          <w:lang w:eastAsia="en-GB"/>
        </w:rPr>
        <w:t xml:space="preserve">Notification of ET </w:t>
      </w:r>
      <w:r w:rsidR="0065206C">
        <w:rPr>
          <w:b/>
          <w:sz w:val="20"/>
          <w:lang w:eastAsia="en-GB"/>
        </w:rPr>
        <w:t>Restrictions on Availability</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w:t>
      </w:r>
      <w:r>
        <w:rPr>
          <w:sz w:val="20"/>
          <w:lang w:eastAsia="en-GB"/>
        </w:rPr>
        <w:t>reduction in capability specified in the</w:t>
      </w:r>
      <w:r w:rsidRPr="00E559B5">
        <w:rPr>
          <w:sz w:val="20"/>
          <w:lang w:eastAsia="en-GB"/>
        </w:rPr>
        <w:t xml:space="preserve"> </w:t>
      </w:r>
      <w:r w:rsidRPr="00CF1DDE">
        <w:rPr>
          <w:b/>
          <w:sz w:val="20"/>
          <w:lang w:eastAsia="en-GB"/>
        </w:rPr>
        <w:t xml:space="preserve">Notification of ET </w:t>
      </w:r>
      <w:r w:rsidR="0065206C">
        <w:rPr>
          <w:b/>
          <w:sz w:val="20"/>
          <w:lang w:eastAsia="en-GB"/>
        </w:rPr>
        <w:t>Restrictions on Availability</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Pr>
          <w:b/>
          <w:sz w:val="20"/>
          <w:lang w:eastAsia="en-GB"/>
        </w:rPr>
        <w:t xml:space="preserve">ET Condition </w:t>
      </w:r>
      <w:r w:rsidRPr="00E559B5">
        <w:rPr>
          <w:b/>
          <w:sz w:val="20"/>
          <w:lang w:eastAsia="en-GB"/>
        </w:rPr>
        <w:t>Period</w:t>
      </w:r>
      <w:r w:rsidRPr="00E559B5">
        <w:rPr>
          <w:sz w:val="20"/>
          <w:lang w:eastAsia="en-GB"/>
        </w:rPr>
        <w:t>.]</w:t>
      </w:r>
    </w:p>
    <w:p w14:paraId="110B3E28"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.2</w:t>
      </w:r>
      <w:r w:rsidRPr="00E559B5">
        <w:rPr>
          <w:sz w:val="20"/>
          <w:lang w:eastAsia="en-GB"/>
        </w:rPr>
        <w:tab/>
        <w:t xml:space="preserve">In the event that the </w:t>
      </w:r>
      <w:r w:rsidRPr="00E559B5">
        <w:rPr>
          <w:b/>
          <w:sz w:val="20"/>
          <w:lang w:eastAsia="en-GB"/>
        </w:rPr>
        <w:t>User</w:t>
      </w:r>
      <w:r>
        <w:rPr>
          <w:sz w:val="20"/>
          <w:lang w:eastAsia="en-GB"/>
        </w:rPr>
        <w:t xml:space="preserve"> does not comply with Clause 10.15.1 </w:t>
      </w:r>
      <w:r w:rsidRPr="00E559B5">
        <w:rPr>
          <w:sz w:val="20"/>
          <w:lang w:eastAsia="en-GB"/>
        </w:rPr>
        <w:t xml:space="preserve">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Clause, and the provisions of the </w:t>
      </w:r>
      <w:r w:rsidRPr="00E559B5">
        <w:rPr>
          <w:b/>
          <w:sz w:val="20"/>
          <w:lang w:eastAsia="en-GB"/>
        </w:rPr>
        <w:t>Transmission Related Agreement</w:t>
      </w:r>
      <w:r w:rsidRPr="00E559B5">
        <w:rPr>
          <w:sz w:val="20"/>
          <w:lang w:eastAsia="en-GB"/>
        </w:rPr>
        <w:t xml:space="preserve"> shall apply.</w:t>
      </w:r>
    </w:p>
    <w:p w14:paraId="775C47AA" w14:textId="77777777" w:rsidR="00E3138E" w:rsidRPr="00E559B5" w:rsidRDefault="00E3138E" w:rsidP="00E3138E">
      <w:pPr>
        <w:spacing w:after="120" w:line="360" w:lineRule="auto"/>
        <w:ind w:left="567" w:hanging="567"/>
        <w:rPr>
          <w:sz w:val="20"/>
          <w:lang w:eastAsia="en-GB"/>
        </w:rPr>
      </w:pPr>
      <w:r>
        <w:rPr>
          <w:sz w:val="20"/>
          <w:lang w:eastAsia="en-GB"/>
        </w:rPr>
        <w:t>10.16</w:t>
      </w:r>
      <w:r w:rsidRPr="00E559B5">
        <w:rPr>
          <w:sz w:val="20"/>
          <w:lang w:eastAsia="en-GB"/>
        </w:rPr>
        <w:tab/>
        <w:t xml:space="preserve">Where the </w:t>
      </w:r>
      <w:r w:rsidRPr="00E559B5">
        <w:rPr>
          <w:b/>
          <w:sz w:val="20"/>
          <w:lang w:eastAsia="en-GB"/>
        </w:rPr>
        <w:t>User</w:t>
      </w:r>
      <w:r w:rsidRPr="00E559B5">
        <w:rPr>
          <w:sz w:val="20"/>
          <w:lang w:eastAsia="en-GB"/>
        </w:rPr>
        <w:t xml:space="preserve"> becomes aware or is notified by </w:t>
      </w:r>
      <w:r w:rsidRPr="00E559B5">
        <w:rPr>
          <w:b/>
          <w:sz w:val="20"/>
          <w:lang w:eastAsia="en-GB"/>
        </w:rPr>
        <w:t>The Company</w:t>
      </w:r>
      <w:r>
        <w:rPr>
          <w:sz w:val="20"/>
          <w:lang w:eastAsia="en-GB"/>
        </w:rPr>
        <w:t xml:space="preserve"> of any breach of Clauses 14.6</w:t>
      </w:r>
      <w:r w:rsidRPr="00E559B5">
        <w:rPr>
          <w:sz w:val="20"/>
          <w:lang w:eastAsia="en-GB"/>
        </w:rPr>
        <w:t xml:space="preserve"> above the </w:t>
      </w:r>
      <w:r w:rsidRPr="00E559B5">
        <w:rPr>
          <w:b/>
          <w:sz w:val="20"/>
          <w:lang w:eastAsia="en-GB"/>
        </w:rPr>
        <w:t>User</w:t>
      </w:r>
      <w:r w:rsidRPr="00E559B5">
        <w:rPr>
          <w:sz w:val="20"/>
          <w:lang w:eastAsia="en-GB"/>
        </w:rPr>
        <w:t xml:space="preserve"> shall forthwith take all reasonable steps to comply with the provisions of that Clause.</w:t>
      </w:r>
    </w:p>
    <w:p w14:paraId="2A363B5F" w14:textId="77777777" w:rsidR="00E3138E" w:rsidRPr="00E559B5" w:rsidRDefault="00E3138E" w:rsidP="00B37805">
      <w:pPr>
        <w:spacing w:after="120" w:line="360" w:lineRule="auto"/>
        <w:ind w:left="567" w:hanging="567"/>
        <w:rPr>
          <w:sz w:val="20"/>
          <w:lang w:eastAsia="en-GB"/>
        </w:rPr>
      </w:pPr>
    </w:p>
    <w:p w14:paraId="7D9073AA"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E3138E">
        <w:rPr>
          <w:sz w:val="20"/>
          <w:lang w:eastAsia="en-GB"/>
        </w:rPr>
        <w:t>17</w:t>
      </w:r>
      <w:r w:rsidRPr="00E559B5">
        <w:rPr>
          <w:sz w:val="20"/>
          <w:lang w:eastAsia="en-GB"/>
        </w:rPr>
        <w:tab/>
        <w:t xml:space="preserve">Where the </w:t>
      </w:r>
      <w:r w:rsidRPr="00E559B5">
        <w:rPr>
          <w:b/>
          <w:sz w:val="20"/>
          <w:lang w:eastAsia="en-GB"/>
        </w:rPr>
        <w:t>User</w:t>
      </w:r>
      <w:r w:rsidRPr="00E559B5">
        <w:rPr>
          <w:sz w:val="20"/>
          <w:lang w:eastAsia="en-GB"/>
        </w:rPr>
        <w:t xml:space="preserve"> becomes aware or is notified by </w:t>
      </w:r>
      <w:r w:rsidRPr="00E559B5">
        <w:rPr>
          <w:b/>
          <w:sz w:val="20"/>
          <w:lang w:eastAsia="en-GB"/>
        </w:rPr>
        <w:t>The Company</w:t>
      </w:r>
      <w:r w:rsidRPr="00E559B5">
        <w:rPr>
          <w:sz w:val="20"/>
          <w:lang w:eastAsia="en-GB"/>
        </w:rPr>
        <w:t xml:space="preserve"> of any breach of Clauses 10.7 or 10.10 </w:t>
      </w:r>
      <w:r w:rsidR="00E3138E">
        <w:rPr>
          <w:sz w:val="20"/>
          <w:lang w:eastAsia="en-GB"/>
        </w:rPr>
        <w:t xml:space="preserve">[or 10.15] </w:t>
      </w:r>
      <w:r w:rsidRPr="00E559B5">
        <w:rPr>
          <w:sz w:val="20"/>
          <w:lang w:eastAsia="en-GB"/>
        </w:rPr>
        <w:t xml:space="preserve">above the </w:t>
      </w:r>
      <w:r w:rsidRPr="00E559B5">
        <w:rPr>
          <w:b/>
          <w:sz w:val="20"/>
          <w:lang w:eastAsia="en-GB"/>
        </w:rPr>
        <w:t>User</w:t>
      </w:r>
      <w:r w:rsidRPr="00E559B5">
        <w:rPr>
          <w:sz w:val="20"/>
          <w:lang w:eastAsia="en-GB"/>
        </w:rPr>
        <w:t xml:space="preserve"> shall forthwith take all reasonable steps to comply with the provisions of that Clause.</w:t>
      </w:r>
    </w:p>
    <w:p w14:paraId="29B23DE4" w14:textId="77777777" w:rsidR="00B37805" w:rsidRPr="00E559B5" w:rsidRDefault="00B37805" w:rsidP="00B37805">
      <w:pPr>
        <w:spacing w:line="360" w:lineRule="auto"/>
        <w:ind w:left="731" w:hanging="731"/>
        <w:rPr>
          <w:sz w:val="20"/>
        </w:rPr>
      </w:pPr>
      <w:r w:rsidRPr="00E559B5">
        <w:rPr>
          <w:sz w:val="20"/>
        </w:rPr>
        <w:t>10.</w:t>
      </w:r>
      <w:r w:rsidR="00E3138E">
        <w:rPr>
          <w:sz w:val="20"/>
        </w:rPr>
        <w:t>18</w:t>
      </w:r>
      <w:r w:rsidRPr="00E559B5">
        <w:rPr>
          <w:sz w:val="20"/>
        </w:rPr>
        <w:tab/>
      </w:r>
      <w:r w:rsidRPr="00E559B5">
        <w:rPr>
          <w:rFonts w:cs="Arial"/>
          <w:sz w:val="20"/>
        </w:rPr>
        <w:t xml:space="preserve">Where the </w:t>
      </w:r>
      <w:r w:rsidRPr="00E559B5">
        <w:rPr>
          <w:rFonts w:cs="Arial"/>
          <w:b/>
          <w:sz w:val="20"/>
        </w:rPr>
        <w:t>User</w:t>
      </w:r>
      <w:r w:rsidRPr="00E559B5">
        <w:rPr>
          <w:rFonts w:cs="Arial"/>
          <w:sz w:val="20"/>
        </w:rPr>
        <w:t xml:space="preserve"> breaches in whole or in part the provisions of Clause 10.7 or Clause 10.10 </w:t>
      </w:r>
      <w:r w:rsidR="00E3138E">
        <w:rPr>
          <w:rFonts w:cs="Arial"/>
          <w:sz w:val="20"/>
        </w:rPr>
        <w:t>[or 10.1</w:t>
      </w:r>
      <w:r w:rsidR="0037595F">
        <w:rPr>
          <w:rFonts w:cs="Arial"/>
          <w:sz w:val="20"/>
        </w:rPr>
        <w:t xml:space="preserve">5] </w:t>
      </w:r>
      <w:r w:rsidRPr="00E559B5">
        <w:rPr>
          <w:rFonts w:cs="Arial"/>
          <w:sz w:val="20"/>
        </w:rPr>
        <w:t xml:space="preserve">above, the </w:t>
      </w:r>
      <w:r w:rsidRPr="00E559B5">
        <w:rPr>
          <w:rFonts w:cs="Arial"/>
          <w:b/>
          <w:sz w:val="20"/>
        </w:rPr>
        <w:t>User</w:t>
      </w:r>
      <w:r w:rsidRPr="00E559B5">
        <w:rPr>
          <w:rFonts w:cs="Arial"/>
          <w:sz w:val="20"/>
        </w:rPr>
        <w:t xml:space="preserve"> shall at </w:t>
      </w:r>
      <w:r w:rsidRPr="00E559B5">
        <w:rPr>
          <w:rFonts w:cs="Arial"/>
          <w:b/>
          <w:sz w:val="20"/>
        </w:rPr>
        <w:t>The Company’s</w:t>
      </w:r>
      <w:r w:rsidRPr="00E559B5">
        <w:rPr>
          <w:rFonts w:cs="Arial"/>
          <w:sz w:val="20"/>
        </w:rPr>
        <w:t xml:space="preserve"> request explain to </w:t>
      </w:r>
      <w:r w:rsidRPr="00E559B5">
        <w:rPr>
          <w:rFonts w:cs="Arial"/>
          <w:b/>
          <w:sz w:val="20"/>
        </w:rPr>
        <w:t>The Company’s</w:t>
      </w:r>
      <w:r w:rsidRPr="00E559B5">
        <w:rPr>
          <w:rFonts w:cs="Arial"/>
          <w:sz w:val="20"/>
        </w:rPr>
        <w:t xml:space="preserve"> satisfaction (acting reasonably) the reason for the breach and demonstrate to </w:t>
      </w:r>
      <w:r w:rsidRPr="00E559B5">
        <w:rPr>
          <w:rFonts w:cs="Arial"/>
          <w:b/>
          <w:sz w:val="20"/>
        </w:rPr>
        <w:t>The Company’s</w:t>
      </w:r>
      <w:r w:rsidRPr="00E559B5">
        <w:rPr>
          <w:rFonts w:cs="Arial"/>
          <w:sz w:val="20"/>
        </w:rPr>
        <w:t xml:space="preserve"> satisfaction that appropriate steps have been taken to ensure that such breach will not reoccur.  In the event that the </w:t>
      </w:r>
      <w:r w:rsidRPr="00E559B5">
        <w:rPr>
          <w:rFonts w:cs="Arial"/>
          <w:b/>
          <w:sz w:val="20"/>
        </w:rPr>
        <w:t>User</w:t>
      </w:r>
      <w:r w:rsidRPr="00E559B5">
        <w:rPr>
          <w:rFonts w:cs="Arial"/>
          <w:sz w:val="20"/>
        </w:rPr>
        <w:t xml:space="preserve"> does not do this </w:t>
      </w:r>
      <w:r w:rsidRPr="00E559B5">
        <w:rPr>
          <w:rFonts w:cs="Arial"/>
          <w:b/>
          <w:sz w:val="20"/>
        </w:rPr>
        <w:t>The Company</w:t>
      </w:r>
      <w:r w:rsidRPr="00E559B5">
        <w:rPr>
          <w:rFonts w:cs="Arial"/>
          <w:sz w:val="20"/>
        </w:rPr>
        <w:t xml:space="preserve"> may give notice to the </w:t>
      </w:r>
      <w:r w:rsidRPr="00E559B5">
        <w:rPr>
          <w:rFonts w:cs="Arial"/>
          <w:b/>
          <w:sz w:val="20"/>
        </w:rPr>
        <w:t>User</w:t>
      </w:r>
      <w:r w:rsidRPr="00E559B5">
        <w:rPr>
          <w:rFonts w:cs="Arial"/>
          <w:sz w:val="20"/>
        </w:rPr>
        <w:t xml:space="preserve"> reducing the </w:t>
      </w:r>
      <w:r w:rsidRPr="00E559B5">
        <w:rPr>
          <w:rFonts w:cs="Arial"/>
          <w:b/>
          <w:sz w:val="20"/>
        </w:rPr>
        <w:t>Transmission Entry Capacity</w:t>
      </w:r>
      <w:r w:rsidRPr="00E559B5">
        <w:rPr>
          <w:rFonts w:cs="Arial"/>
          <w:sz w:val="20"/>
        </w:rPr>
        <w:t xml:space="preserve"> of the </w:t>
      </w:r>
      <w:r w:rsidRPr="00E559B5">
        <w:rPr>
          <w:rFonts w:cs="Arial"/>
          <w:b/>
          <w:sz w:val="20"/>
        </w:rPr>
        <w:t xml:space="preserve">Connection Site </w:t>
      </w:r>
      <w:r w:rsidRPr="00E559B5">
        <w:rPr>
          <w:rFonts w:cs="Arial"/>
          <w:sz w:val="20"/>
        </w:rPr>
        <w:t xml:space="preserve">and Appendix C of this </w:t>
      </w:r>
      <w:r w:rsidRPr="00E559B5">
        <w:rPr>
          <w:rFonts w:cs="Arial"/>
          <w:b/>
          <w:sz w:val="20"/>
        </w:rPr>
        <w:t>Bilateral Connection Agreement</w:t>
      </w:r>
      <w:r w:rsidRPr="00E559B5">
        <w:rPr>
          <w:rFonts w:cs="Arial"/>
          <w:sz w:val="20"/>
        </w:rPr>
        <w:t xml:space="preserve"> shall be varied accordingly.  This </w:t>
      </w:r>
      <w:r w:rsidRPr="00E559B5">
        <w:rPr>
          <w:rFonts w:cs="Arial"/>
          <w:b/>
          <w:sz w:val="20"/>
        </w:rPr>
        <w:t>Transmission Entry Capacity</w:t>
      </w:r>
      <w:r w:rsidRPr="00E559B5">
        <w:rPr>
          <w:rFonts w:cs="Arial"/>
          <w:sz w:val="20"/>
        </w:rPr>
        <w:t xml:space="preserve"> shall apply until such time as the </w:t>
      </w:r>
      <w:r w:rsidRPr="00E559B5">
        <w:rPr>
          <w:rFonts w:cs="Arial"/>
          <w:b/>
          <w:sz w:val="20"/>
        </w:rPr>
        <w:t>User</w:t>
      </w:r>
      <w:r w:rsidRPr="00E559B5">
        <w:rPr>
          <w:rFonts w:cs="Arial"/>
          <w:sz w:val="20"/>
        </w:rPr>
        <w:t xml:space="preserve"> has explained to </w:t>
      </w:r>
      <w:r w:rsidRPr="00E559B5">
        <w:rPr>
          <w:rFonts w:cs="Arial"/>
          <w:b/>
          <w:sz w:val="20"/>
        </w:rPr>
        <w:t>The Company’s</w:t>
      </w:r>
      <w:r w:rsidRPr="00E559B5">
        <w:rPr>
          <w:rFonts w:cs="Arial"/>
          <w:sz w:val="20"/>
        </w:rPr>
        <w:t xml:space="preserve"> reasonable satisfaction the reason for the breach and has demonstrated that appropriate steps have been taken to ensure that such breach will not reoccur and Appendix C shall be automatically amended thereafter to reflect the reinstatement of the </w:t>
      </w:r>
      <w:r w:rsidRPr="00E559B5">
        <w:rPr>
          <w:rFonts w:cs="Arial"/>
          <w:b/>
          <w:sz w:val="20"/>
        </w:rPr>
        <w:t>Transmission Entry Capacity</w:t>
      </w:r>
      <w:r w:rsidRPr="00E559B5">
        <w:rPr>
          <w:rFonts w:cs="Arial"/>
          <w:sz w:val="20"/>
        </w:rPr>
        <w:t>.</w:t>
      </w:r>
    </w:p>
    <w:p w14:paraId="35FD147E" w14:textId="77777777" w:rsidR="00B37805" w:rsidRPr="00E559B5" w:rsidRDefault="00B37805" w:rsidP="00B37805">
      <w:pPr>
        <w:spacing w:after="120" w:line="360" w:lineRule="auto"/>
        <w:ind w:left="567" w:hanging="567"/>
        <w:rPr>
          <w:sz w:val="20"/>
          <w:u w:val="single"/>
          <w:lang w:eastAsia="en-GB"/>
        </w:rPr>
      </w:pPr>
    </w:p>
    <w:p w14:paraId="4907F63F" w14:textId="77777777" w:rsidR="00B37805" w:rsidRPr="00E559B5" w:rsidRDefault="00B37805" w:rsidP="00B37805">
      <w:pPr>
        <w:spacing w:after="120" w:line="360" w:lineRule="auto"/>
        <w:ind w:left="567" w:hanging="567"/>
        <w:rPr>
          <w:b/>
          <w:sz w:val="20"/>
          <w:lang w:eastAsia="en-GB"/>
        </w:rPr>
      </w:pPr>
      <w:r w:rsidRPr="00E559B5">
        <w:rPr>
          <w:sz w:val="20"/>
          <w:lang w:eastAsia="en-GB"/>
        </w:rPr>
        <w:t>10.</w:t>
      </w:r>
      <w:r w:rsidR="005A1ADF">
        <w:rPr>
          <w:sz w:val="20"/>
          <w:lang w:eastAsia="en-GB"/>
        </w:rPr>
        <w:t>1</w:t>
      </w:r>
      <w:r w:rsidR="0037595F">
        <w:rPr>
          <w:sz w:val="20"/>
          <w:lang w:eastAsia="en-GB"/>
        </w:rPr>
        <w:t>9]</w:t>
      </w:r>
      <w:r w:rsidRPr="00E559B5">
        <w:rPr>
          <w:sz w:val="20"/>
          <w:lang w:eastAsia="en-GB"/>
        </w:rPr>
        <w:tab/>
        <w:t xml:space="preserve">If within 3 months of a breach of Clause 10.7 or Clause 10.10 </w:t>
      </w:r>
      <w:r w:rsidR="0037595F">
        <w:rPr>
          <w:sz w:val="20"/>
          <w:lang w:eastAsia="en-GB"/>
        </w:rPr>
        <w:t xml:space="preserve">[or 10.15] </w:t>
      </w:r>
      <w:r w:rsidRPr="00E559B5">
        <w:rPr>
          <w:sz w:val="20"/>
          <w:lang w:eastAsia="en-GB"/>
        </w:rPr>
        <w:t xml:space="preserve">above which entitled </w:t>
      </w:r>
      <w:r w:rsidRPr="00E559B5">
        <w:rPr>
          <w:b/>
          <w:sz w:val="20"/>
          <w:lang w:eastAsia="en-GB"/>
        </w:rPr>
        <w:t>The Company</w:t>
      </w:r>
      <w:r w:rsidRPr="00E559B5">
        <w:rPr>
          <w:sz w:val="20"/>
          <w:lang w:eastAsia="en-GB"/>
        </w:rPr>
        <w:t xml:space="preserve"> to take action under Clause 10.12</w:t>
      </w:r>
      <w:r w:rsidR="0037595F">
        <w:rPr>
          <w:sz w:val="20"/>
          <w:lang w:eastAsia="en-GB"/>
        </w:rPr>
        <w:t>\18</w:t>
      </w:r>
      <w:r w:rsidRPr="00E559B5">
        <w:rPr>
          <w:sz w:val="20"/>
          <w:lang w:eastAsia="en-GB"/>
        </w:rPr>
        <w:t xml:space="preserve"> above, the </w:t>
      </w:r>
      <w:r w:rsidRPr="00E559B5">
        <w:rPr>
          <w:b/>
          <w:sz w:val="20"/>
          <w:lang w:eastAsia="en-GB"/>
        </w:rPr>
        <w:t>User</w:t>
      </w:r>
      <w:r w:rsidRPr="00E559B5">
        <w:rPr>
          <w:sz w:val="20"/>
          <w:lang w:eastAsia="en-GB"/>
        </w:rPr>
        <w:t xml:space="preserve"> has still failed to provide the explanation and\or demonstration required by </w:t>
      </w:r>
      <w:r w:rsidRPr="00E559B5">
        <w:rPr>
          <w:b/>
          <w:sz w:val="20"/>
          <w:lang w:eastAsia="en-GB"/>
        </w:rPr>
        <w:t>The Company</w:t>
      </w:r>
      <w:r w:rsidRPr="00E559B5">
        <w:rPr>
          <w:sz w:val="20"/>
          <w:lang w:eastAsia="en-GB"/>
        </w:rPr>
        <w:t xml:space="preserve"> under Clause 10.12</w:t>
      </w:r>
      <w:r w:rsidR="0037595F">
        <w:rPr>
          <w:sz w:val="20"/>
          <w:lang w:eastAsia="en-GB"/>
        </w:rPr>
        <w:t>\18</w:t>
      </w:r>
      <w:r w:rsidRPr="00E559B5">
        <w:rPr>
          <w:sz w:val="20"/>
          <w:lang w:eastAsia="en-GB"/>
        </w:rPr>
        <w:t xml:space="preserve"> then </w:t>
      </w:r>
      <w:r w:rsidRPr="00E559B5">
        <w:rPr>
          <w:b/>
          <w:sz w:val="20"/>
          <w:lang w:eastAsia="en-GB"/>
        </w:rPr>
        <w:t>The Company</w:t>
      </w:r>
      <w:r w:rsidRPr="00E559B5">
        <w:rPr>
          <w:sz w:val="20"/>
          <w:lang w:eastAsia="en-GB"/>
        </w:rPr>
        <w:t xml:space="preserve"> may treat such breach as an </w:t>
      </w:r>
      <w:r w:rsidRPr="00E559B5">
        <w:rPr>
          <w:b/>
          <w:sz w:val="20"/>
          <w:lang w:eastAsia="en-GB"/>
        </w:rPr>
        <w:t>Event of Default</w:t>
      </w:r>
      <w:r w:rsidRPr="00E559B5">
        <w:rPr>
          <w:sz w:val="20"/>
          <w:lang w:eastAsia="en-GB"/>
        </w:rPr>
        <w:t xml:space="preserve"> for the purposes of Section 5 of the </w:t>
      </w:r>
      <w:r w:rsidRPr="00E559B5">
        <w:rPr>
          <w:b/>
          <w:sz w:val="20"/>
          <w:lang w:eastAsia="en-GB"/>
        </w:rPr>
        <w:t>CUSC</w:t>
      </w:r>
      <w:r w:rsidRPr="00E559B5">
        <w:rPr>
          <w:sz w:val="20"/>
          <w:lang w:eastAsia="en-GB"/>
        </w:rPr>
        <w:t xml:space="preserve"> and following such breach may give notice of termination to the </w:t>
      </w:r>
      <w:r w:rsidRPr="00E559B5">
        <w:rPr>
          <w:b/>
          <w:sz w:val="20"/>
          <w:lang w:eastAsia="en-GB"/>
        </w:rPr>
        <w:t xml:space="preserve">User </w:t>
      </w:r>
      <w:r w:rsidRPr="00E559B5">
        <w:rPr>
          <w:sz w:val="20"/>
          <w:lang w:eastAsia="en-GB"/>
        </w:rPr>
        <w:t xml:space="preserve">whereupon this </w:t>
      </w:r>
      <w:r w:rsidRPr="00E559B5">
        <w:rPr>
          <w:b/>
          <w:sz w:val="20"/>
          <w:lang w:eastAsia="en-GB"/>
        </w:rPr>
        <w:t>Bilateral Connection Agreement</w:t>
      </w:r>
      <w:r w:rsidRPr="00E559B5">
        <w:rPr>
          <w:sz w:val="20"/>
          <w:lang w:eastAsia="en-GB"/>
        </w:rPr>
        <w:t xml:space="preserve"> shall terminate and the provisions of </w:t>
      </w:r>
      <w:r w:rsidRPr="00E559B5">
        <w:rPr>
          <w:b/>
          <w:sz w:val="20"/>
          <w:lang w:eastAsia="en-GB"/>
        </w:rPr>
        <w:t>CUSC</w:t>
      </w:r>
      <w:r w:rsidRPr="00E559B5">
        <w:rPr>
          <w:sz w:val="20"/>
          <w:lang w:eastAsia="en-GB"/>
        </w:rPr>
        <w:t xml:space="preserve"> Paragraph 5.4.7 shall apply.</w:t>
      </w:r>
    </w:p>
    <w:p w14:paraId="517EABDF" w14:textId="77777777" w:rsidR="00B37805" w:rsidRPr="00E559B5" w:rsidRDefault="00B37805" w:rsidP="00B37805">
      <w:pPr>
        <w:spacing w:after="120" w:line="360" w:lineRule="auto"/>
        <w:ind w:left="567" w:hanging="567"/>
        <w:rPr>
          <w:sz w:val="20"/>
          <w:lang w:eastAsia="en-GB"/>
        </w:rPr>
      </w:pPr>
      <w:r w:rsidRPr="00E559B5">
        <w:rPr>
          <w:sz w:val="20"/>
          <w:lang w:eastAsia="en-GB"/>
        </w:rPr>
        <w:t xml:space="preserve"> 10.</w:t>
      </w:r>
      <w:r w:rsidR="0037595F">
        <w:rPr>
          <w:sz w:val="20"/>
          <w:lang w:eastAsia="en-GB"/>
        </w:rPr>
        <w:t>20</w:t>
      </w:r>
      <w:r w:rsidRPr="00E559B5">
        <w:rPr>
          <w:sz w:val="20"/>
          <w:lang w:eastAsia="en-GB"/>
        </w:rPr>
        <w:tab/>
        <w:t xml:space="preserve">For the avoidance of doubt any </w:t>
      </w:r>
      <w:proofErr w:type="spellStart"/>
      <w:r w:rsidRPr="00E559B5">
        <w:rPr>
          <w:b/>
          <w:sz w:val="20"/>
          <w:lang w:eastAsia="en-GB"/>
        </w:rPr>
        <w:t>Deenergisation</w:t>
      </w:r>
      <w:proofErr w:type="spellEnd"/>
      <w:r w:rsidRPr="00E559B5">
        <w:rPr>
          <w:sz w:val="20"/>
          <w:lang w:eastAsia="en-GB"/>
        </w:rPr>
        <w:t xml:space="preserve"> resulting from the </w:t>
      </w:r>
      <w:r w:rsidRPr="00E559B5">
        <w:rPr>
          <w:b/>
          <w:sz w:val="20"/>
          <w:lang w:eastAsia="en-GB"/>
        </w:rPr>
        <w:t>Outage Conditions</w:t>
      </w:r>
      <w:r w:rsidRPr="00E559B5">
        <w:rPr>
          <w:sz w:val="20"/>
          <w:lang w:eastAsia="en-GB"/>
        </w:rPr>
        <w:t xml:space="preserve"> as set out in the relevant </w:t>
      </w:r>
      <w:r w:rsidRPr="00E559B5">
        <w:rPr>
          <w:b/>
          <w:sz w:val="20"/>
          <w:lang w:eastAsia="en-GB"/>
        </w:rPr>
        <w:t>Notification of Restrictions on Availability</w:t>
      </w:r>
      <w:r w:rsidRPr="00E559B5">
        <w:rPr>
          <w:sz w:val="20"/>
          <w:lang w:eastAsia="en-GB"/>
        </w:rPr>
        <w:t xml:space="preserve"> </w:t>
      </w:r>
      <w:r w:rsidR="0037595F">
        <w:rPr>
          <w:sz w:val="20"/>
          <w:lang w:eastAsia="en-GB"/>
        </w:rPr>
        <w:t xml:space="preserve">[or </w:t>
      </w:r>
      <w:r w:rsidR="0037595F" w:rsidRPr="0037595F">
        <w:rPr>
          <w:b/>
          <w:sz w:val="20"/>
          <w:lang w:eastAsia="en-GB"/>
        </w:rPr>
        <w:t>ET Conditions</w:t>
      </w:r>
      <w:r w:rsidR="0037595F">
        <w:rPr>
          <w:sz w:val="20"/>
          <w:lang w:eastAsia="en-GB"/>
        </w:rPr>
        <w:t xml:space="preserve"> </w:t>
      </w:r>
      <w:r w:rsidR="0037595F" w:rsidRPr="00E559B5">
        <w:rPr>
          <w:sz w:val="20"/>
          <w:lang w:eastAsia="en-GB"/>
        </w:rPr>
        <w:t xml:space="preserve">as set out in the relevant </w:t>
      </w:r>
      <w:r w:rsidR="0037595F" w:rsidRPr="00E559B5">
        <w:rPr>
          <w:b/>
          <w:sz w:val="20"/>
          <w:lang w:eastAsia="en-GB"/>
        </w:rPr>
        <w:t xml:space="preserve">Notification of </w:t>
      </w:r>
      <w:r w:rsidR="0037595F">
        <w:rPr>
          <w:b/>
          <w:sz w:val="20"/>
          <w:lang w:eastAsia="en-GB"/>
        </w:rPr>
        <w:t xml:space="preserve">ET </w:t>
      </w:r>
      <w:r w:rsidR="0037595F" w:rsidRPr="00E559B5">
        <w:rPr>
          <w:b/>
          <w:sz w:val="20"/>
          <w:lang w:eastAsia="en-GB"/>
        </w:rPr>
        <w:t>Restrictions on Availability</w:t>
      </w:r>
      <w:r w:rsidR="0037595F">
        <w:rPr>
          <w:sz w:val="20"/>
          <w:lang w:eastAsia="en-GB"/>
        </w:rPr>
        <w:t>]</w:t>
      </w:r>
      <w:r w:rsidR="0037595F" w:rsidRPr="00E559B5">
        <w:rPr>
          <w:sz w:val="20"/>
          <w:lang w:eastAsia="en-GB"/>
        </w:rPr>
        <w:t xml:space="preserve"> </w:t>
      </w:r>
      <w:r w:rsidRPr="00E559B5">
        <w:rPr>
          <w:sz w:val="20"/>
          <w:lang w:eastAsia="en-GB"/>
        </w:rPr>
        <w:t xml:space="preserve">constitutes an </w:t>
      </w:r>
      <w:r w:rsidRPr="00E559B5">
        <w:rPr>
          <w:b/>
          <w:sz w:val="20"/>
          <w:lang w:eastAsia="en-GB"/>
        </w:rPr>
        <w:t>Allowed Interruption</w:t>
      </w:r>
      <w:r w:rsidRPr="00E559B5">
        <w:rPr>
          <w:sz w:val="20"/>
          <w:lang w:eastAsia="en-GB"/>
        </w:rPr>
        <w:t>.</w:t>
      </w:r>
    </w:p>
    <w:p w14:paraId="039473D1"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37595F">
        <w:rPr>
          <w:sz w:val="20"/>
          <w:lang w:eastAsia="en-GB"/>
        </w:rPr>
        <w:t>21</w:t>
      </w:r>
      <w:r w:rsidRPr="00E559B5">
        <w:rPr>
          <w:sz w:val="20"/>
          <w:lang w:eastAsia="en-GB"/>
        </w:rPr>
        <w:t>.1</w:t>
      </w:r>
      <w:r w:rsidRPr="00E559B5">
        <w:rPr>
          <w:sz w:val="20"/>
          <w:lang w:eastAsia="en-GB"/>
        </w:rPr>
        <w:tab/>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shall act in accordance with </w:t>
      </w:r>
      <w:r w:rsidRPr="00E559B5">
        <w:rPr>
          <w:b/>
          <w:sz w:val="20"/>
          <w:lang w:eastAsia="en-GB"/>
        </w:rPr>
        <w:t>Good Industry Practice</w:t>
      </w:r>
      <w:r w:rsidRPr="00E559B5">
        <w:rPr>
          <w:sz w:val="20"/>
          <w:lang w:eastAsia="en-GB"/>
        </w:rPr>
        <w:t xml:space="preserve"> to minimise so far as reasonably practicable the occurrence and duration of (</w:t>
      </w:r>
      <w:proofErr w:type="spellStart"/>
      <w:r w:rsidRPr="00E559B5">
        <w:rPr>
          <w:sz w:val="20"/>
          <w:lang w:eastAsia="en-GB"/>
        </w:rPr>
        <w:t>i</w:t>
      </w:r>
      <w:proofErr w:type="spellEnd"/>
      <w:r w:rsidRPr="00E559B5">
        <w:rPr>
          <w:sz w:val="20"/>
          <w:lang w:eastAsia="en-GB"/>
        </w:rPr>
        <w:t xml:space="preserve">) the </w:t>
      </w:r>
      <w:r w:rsidRPr="00E559B5">
        <w:rPr>
          <w:b/>
          <w:sz w:val="20"/>
          <w:lang w:eastAsia="en-GB"/>
        </w:rPr>
        <w:t>Outage Conditions</w:t>
      </w:r>
      <w:r w:rsidRPr="00E559B5">
        <w:rPr>
          <w:sz w:val="20"/>
          <w:lang w:eastAsia="en-GB"/>
        </w:rPr>
        <w:t xml:space="preserve"> and (ii) an </w:t>
      </w:r>
      <w:r w:rsidRPr="00E559B5">
        <w:rPr>
          <w:b/>
          <w:sz w:val="20"/>
          <w:lang w:eastAsia="en-GB"/>
        </w:rPr>
        <w:t>Event</w:t>
      </w:r>
      <w:r w:rsidRPr="00E559B5">
        <w:rPr>
          <w:sz w:val="20"/>
          <w:lang w:eastAsia="en-GB"/>
        </w:rPr>
        <w:t xml:space="preserve"> leading to reduced circuit capability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will, recognising the effect of the </w:t>
      </w:r>
      <w:r w:rsidRPr="00E559B5">
        <w:rPr>
          <w:b/>
          <w:sz w:val="20"/>
          <w:lang w:eastAsia="en-GB"/>
        </w:rPr>
        <w:t>Outage Conditions</w:t>
      </w:r>
      <w:r w:rsidRPr="00E559B5">
        <w:rPr>
          <w:sz w:val="20"/>
          <w:lang w:eastAsia="en-GB"/>
        </w:rPr>
        <w:t xml:space="preserve"> and the reduced circuit capability on the </w:t>
      </w:r>
      <w:r w:rsidRPr="00E559B5">
        <w:rPr>
          <w:b/>
          <w:sz w:val="20"/>
          <w:lang w:eastAsia="en-GB"/>
        </w:rPr>
        <w:t>User’s</w:t>
      </w:r>
      <w:r w:rsidRPr="00E559B5">
        <w:rPr>
          <w:sz w:val="20"/>
          <w:lang w:eastAsia="en-GB"/>
        </w:rPr>
        <w:t xml:space="preserve"> operations, coordinate the </w:t>
      </w:r>
      <w:r w:rsidRPr="00E559B5">
        <w:rPr>
          <w:b/>
          <w:sz w:val="20"/>
          <w:lang w:eastAsia="en-GB"/>
        </w:rPr>
        <w:t>Outage Conditions</w:t>
      </w:r>
      <w:r w:rsidRPr="00E559B5">
        <w:rPr>
          <w:sz w:val="20"/>
          <w:lang w:eastAsia="en-GB"/>
        </w:rPr>
        <w:t xml:space="preserve"> and the reduced circuit capability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they occur as a result of a </w:t>
      </w:r>
      <w:r w:rsidRPr="00E559B5">
        <w:rPr>
          <w:b/>
          <w:sz w:val="20"/>
          <w:lang w:eastAsia="en-GB"/>
        </w:rPr>
        <w:t>Planned Outage</w:t>
      </w:r>
      <w:r w:rsidRPr="00E559B5">
        <w:rPr>
          <w:sz w:val="20"/>
          <w:lang w:eastAsia="en-GB"/>
        </w:rPr>
        <w:t xml:space="preserve">) and the </w:t>
      </w:r>
      <w:r w:rsidRPr="00E559B5">
        <w:rPr>
          <w:b/>
          <w:sz w:val="20"/>
          <w:lang w:eastAsia="en-GB"/>
        </w:rPr>
        <w:t>User’s Plant</w:t>
      </w:r>
      <w:r w:rsidRPr="00E559B5">
        <w:rPr>
          <w:sz w:val="20"/>
          <w:lang w:eastAsia="en-GB"/>
        </w:rPr>
        <w:t xml:space="preserve"> and </w:t>
      </w:r>
      <w:r w:rsidRPr="00E559B5">
        <w:rPr>
          <w:b/>
          <w:sz w:val="20"/>
          <w:lang w:eastAsia="en-GB"/>
        </w:rPr>
        <w:t>Apparatus</w:t>
      </w:r>
      <w:r w:rsidRPr="00E559B5">
        <w:rPr>
          <w:sz w:val="20"/>
          <w:lang w:eastAsia="en-GB"/>
        </w:rPr>
        <w:t xml:space="preserve"> in accordance with </w:t>
      </w:r>
      <w:r w:rsidRPr="00E559B5">
        <w:rPr>
          <w:b/>
          <w:sz w:val="20"/>
          <w:lang w:eastAsia="en-GB"/>
        </w:rPr>
        <w:t>Good Industry Practice</w:t>
      </w:r>
      <w:r w:rsidRPr="00E559B5">
        <w:rPr>
          <w:sz w:val="20"/>
          <w:lang w:eastAsia="en-GB"/>
        </w:rPr>
        <w:t xml:space="preserve"> and to the extent practicable.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acknowledge however that even where </w:t>
      </w:r>
      <w:r w:rsidRPr="00E559B5">
        <w:rPr>
          <w:b/>
          <w:sz w:val="20"/>
          <w:lang w:eastAsia="en-GB"/>
        </w:rPr>
        <w:t>Planned Outages</w:t>
      </w:r>
      <w:r w:rsidRPr="00E559B5">
        <w:rPr>
          <w:sz w:val="20"/>
          <w:lang w:eastAsia="en-GB"/>
        </w:rPr>
        <w:t xml:space="preserve"> are coordinated and agreed that </w:t>
      </w:r>
      <w:r w:rsidRPr="00E559B5">
        <w:rPr>
          <w:b/>
          <w:sz w:val="20"/>
          <w:lang w:eastAsia="en-GB"/>
        </w:rPr>
        <w:t>The Company</w:t>
      </w:r>
      <w:r w:rsidRPr="00E559B5">
        <w:rPr>
          <w:sz w:val="20"/>
          <w:lang w:eastAsia="en-GB"/>
        </w:rPr>
        <w:t xml:space="preserve"> and\or the </w:t>
      </w:r>
      <w:r w:rsidRPr="00E559B5">
        <w:rPr>
          <w:b/>
          <w:sz w:val="20"/>
          <w:lang w:eastAsia="en-GB"/>
        </w:rPr>
        <w:t>User</w:t>
      </w:r>
      <w:r w:rsidRPr="00E559B5">
        <w:rPr>
          <w:sz w:val="20"/>
          <w:lang w:eastAsia="en-GB"/>
        </w:rPr>
        <w:t xml:space="preserve"> may need to cancel or change such </w:t>
      </w:r>
      <w:r w:rsidRPr="00E559B5">
        <w:rPr>
          <w:b/>
          <w:sz w:val="20"/>
          <w:lang w:eastAsia="en-GB"/>
        </w:rPr>
        <w:t>Planned Outage</w:t>
      </w:r>
      <w:r w:rsidRPr="00E559B5">
        <w:rPr>
          <w:sz w:val="20"/>
          <w:lang w:eastAsia="en-GB"/>
        </w:rPr>
        <w:t>.</w:t>
      </w:r>
    </w:p>
    <w:p w14:paraId="712BB851"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37595F">
        <w:rPr>
          <w:sz w:val="20"/>
          <w:lang w:eastAsia="en-GB"/>
        </w:rPr>
        <w:t>21</w:t>
      </w:r>
      <w:r w:rsidRPr="00E559B5">
        <w:rPr>
          <w:sz w:val="20"/>
          <w:lang w:eastAsia="en-GB"/>
        </w:rPr>
        <w:t>.2</w:t>
      </w:r>
      <w:r w:rsidRPr="00E559B5">
        <w:rPr>
          <w:sz w:val="20"/>
          <w:lang w:eastAsia="en-GB"/>
        </w:rPr>
        <w:tab/>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hereby acknowledge and agree that, where reasonably practicable, alternative operating arrangements shall be implemented to minimise the effect of </w:t>
      </w:r>
      <w:r w:rsidRPr="00E559B5">
        <w:rPr>
          <w:b/>
          <w:sz w:val="20"/>
          <w:lang w:eastAsia="en-GB"/>
        </w:rPr>
        <w:t>Outage Conditions</w:t>
      </w:r>
      <w:r w:rsidRPr="00E559B5">
        <w:rPr>
          <w:sz w:val="20"/>
          <w:lang w:eastAsia="en-GB"/>
        </w:rPr>
        <w:t xml:space="preserve"> and reduced circuit capability [, including, but not limited to [describe potential arrangements]]. In the event that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implement alternative operating arrangements in respect of an </w:t>
      </w:r>
      <w:r w:rsidRPr="00E559B5">
        <w:rPr>
          <w:b/>
          <w:sz w:val="20"/>
          <w:lang w:eastAsia="en-GB"/>
        </w:rPr>
        <w:t>Outage Condition</w:t>
      </w:r>
      <w:r w:rsidRPr="00E559B5">
        <w:rPr>
          <w:sz w:val="20"/>
          <w:lang w:eastAsia="en-GB"/>
        </w:rPr>
        <w:t xml:space="preserve"> and reduced circuit capability, the provisions of Clauses 10.7 and 10.10 shall not apply to the extent that the alternative operating arrangements mitigate the restrictions (whether in whole or in part) that would otherwise apply to the </w:t>
      </w:r>
      <w:r w:rsidRPr="00E559B5">
        <w:rPr>
          <w:b/>
          <w:sz w:val="20"/>
          <w:lang w:eastAsia="en-GB"/>
        </w:rPr>
        <w:t>User</w:t>
      </w:r>
      <w:r w:rsidRPr="00E559B5">
        <w:rPr>
          <w:sz w:val="20"/>
          <w:lang w:eastAsia="en-GB"/>
        </w:rPr>
        <w:t xml:space="preserve"> under this Clause 10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 xml:space="preserve"> or period of reduced circuit capability.</w:t>
      </w:r>
    </w:p>
    <w:p w14:paraId="354AFFC0" w14:textId="77777777" w:rsidR="00384F6E" w:rsidRDefault="00DD4835" w:rsidP="0037595F">
      <w:pPr>
        <w:spacing w:after="240" w:line="360" w:lineRule="auto"/>
        <w:ind w:left="720" w:hanging="720"/>
        <w:rPr>
          <w:sz w:val="20"/>
          <w:lang w:eastAsia="en-GB"/>
        </w:rPr>
      </w:pPr>
      <w:r>
        <w:rPr>
          <w:rFonts w:cs="Arial"/>
          <w:sz w:val="20"/>
        </w:rPr>
        <w:t>[</w:t>
      </w:r>
      <w:r w:rsidR="00B37805" w:rsidRPr="00E559B5">
        <w:rPr>
          <w:rFonts w:cs="Arial"/>
          <w:sz w:val="20"/>
        </w:rPr>
        <w:t>10.</w:t>
      </w:r>
      <w:r w:rsidR="005A1ADF">
        <w:rPr>
          <w:rFonts w:cs="Arial"/>
          <w:sz w:val="20"/>
        </w:rPr>
        <w:t>22</w:t>
      </w:r>
      <w:r w:rsidR="00B37805" w:rsidRPr="00E559B5">
        <w:rPr>
          <w:rFonts w:cs="Arial"/>
          <w:sz w:val="20"/>
        </w:rPr>
        <w:tab/>
        <w:t xml:space="preserve">In the event that the </w:t>
      </w:r>
      <w:r w:rsidR="005A1ADF">
        <w:rPr>
          <w:rFonts w:cs="Arial"/>
          <w:b/>
          <w:bCs/>
          <w:sz w:val="20"/>
        </w:rPr>
        <w:t>National Electricity Transmission</w:t>
      </w:r>
      <w:r w:rsidR="00B37805" w:rsidRPr="00E559B5">
        <w:rPr>
          <w:rFonts w:cs="Arial"/>
          <w:b/>
          <w:bCs/>
          <w:sz w:val="20"/>
        </w:rPr>
        <w:t xml:space="preserve"> System</w:t>
      </w:r>
      <w:r w:rsidR="00B37805" w:rsidRPr="00E559B5">
        <w:rPr>
          <w:rFonts w:cs="Arial"/>
          <w:sz w:val="20"/>
        </w:rPr>
        <w:t xml:space="preserve"> conditions subsequently change such that the conditions required for a design variation under the </w:t>
      </w:r>
      <w:r w:rsidR="00ED2D95">
        <w:rPr>
          <w:rFonts w:cs="Arial"/>
          <w:b/>
          <w:bCs/>
          <w:sz w:val="20"/>
        </w:rPr>
        <w:t>NETS</w:t>
      </w:r>
      <w:r w:rsidR="007E1ABE">
        <w:rPr>
          <w:rFonts w:cs="Arial"/>
          <w:b/>
          <w:bCs/>
          <w:sz w:val="20"/>
        </w:rPr>
        <w:t xml:space="preserve"> </w:t>
      </w:r>
      <w:r w:rsidR="00EA289E">
        <w:rPr>
          <w:rFonts w:cs="Arial"/>
          <w:b/>
          <w:bCs/>
          <w:sz w:val="20"/>
        </w:rPr>
        <w:t>SQSS</w:t>
      </w:r>
      <w:r w:rsidR="00B37805" w:rsidRPr="00E559B5">
        <w:rPr>
          <w:rFonts w:cs="Arial"/>
          <w:sz w:val="20"/>
        </w:rPr>
        <w:t xml:space="preserve"> are no longer met then </w:t>
      </w:r>
      <w:r w:rsidR="00B37805" w:rsidRPr="00E559B5">
        <w:rPr>
          <w:rFonts w:cs="Arial"/>
          <w:b/>
          <w:sz w:val="20"/>
        </w:rPr>
        <w:t>The Company</w:t>
      </w:r>
      <w:r w:rsidR="00B37805" w:rsidRPr="00E559B5">
        <w:rPr>
          <w:rFonts w:cs="Arial"/>
          <w:sz w:val="20"/>
        </w:rPr>
        <w:t xml:space="preserve"> shall be entitled to revise Clause 1, this Clause </w:t>
      </w:r>
      <w:proofErr w:type="gramStart"/>
      <w:r w:rsidR="00B37805" w:rsidRPr="00E559B5">
        <w:rPr>
          <w:rFonts w:cs="Arial"/>
          <w:sz w:val="20"/>
        </w:rPr>
        <w:t>10</w:t>
      </w:r>
      <w:proofErr w:type="gramEnd"/>
      <w:r w:rsidR="00B37805" w:rsidRPr="00E559B5">
        <w:rPr>
          <w:rFonts w:cs="Arial"/>
          <w:sz w:val="20"/>
        </w:rPr>
        <w:t xml:space="preserve"> and the </w:t>
      </w:r>
      <w:r w:rsidR="00B37805" w:rsidRPr="00E559B5">
        <w:rPr>
          <w:rFonts w:cs="Arial"/>
          <w:b/>
          <w:sz w:val="20"/>
        </w:rPr>
        <w:t>Outage</w:t>
      </w:r>
      <w:r w:rsidR="00B37805" w:rsidRPr="00E559B5">
        <w:rPr>
          <w:rFonts w:cs="Arial"/>
          <w:sz w:val="20"/>
        </w:rPr>
        <w:t xml:space="preserve"> </w:t>
      </w:r>
      <w:r w:rsidR="00B37805" w:rsidRPr="00E559B5">
        <w:rPr>
          <w:rFonts w:cs="Arial"/>
          <w:b/>
          <w:bCs/>
          <w:sz w:val="20"/>
        </w:rPr>
        <w:t>Conditions</w:t>
      </w:r>
      <w:r w:rsidR="00B37805" w:rsidRPr="00E559B5">
        <w:rPr>
          <w:rFonts w:cs="Arial"/>
          <w:sz w:val="20"/>
        </w:rPr>
        <w:t xml:space="preserve"> as necessary to ensure that such </w:t>
      </w:r>
      <w:r w:rsidR="00ED2D95">
        <w:rPr>
          <w:rFonts w:cs="Arial"/>
          <w:b/>
          <w:bCs/>
          <w:sz w:val="20"/>
        </w:rPr>
        <w:t xml:space="preserve">NETS </w:t>
      </w:r>
      <w:r w:rsidR="00EA289E">
        <w:rPr>
          <w:rFonts w:cs="Arial"/>
          <w:b/>
          <w:bCs/>
          <w:sz w:val="20"/>
        </w:rPr>
        <w:t>SQSS</w:t>
      </w:r>
      <w:r w:rsidR="00B37805" w:rsidRPr="00E559B5">
        <w:rPr>
          <w:rFonts w:cs="Arial"/>
          <w:sz w:val="20"/>
        </w:rPr>
        <w:t xml:space="preserve"> conditions continue to be met.</w:t>
      </w:r>
      <w:r w:rsidR="00ED2D95">
        <w:rPr>
          <w:rFonts w:cs="Arial"/>
          <w:sz w:val="20"/>
        </w:rPr>
        <w:t xml:space="preserve"> </w:t>
      </w:r>
      <w:r w:rsidR="00384F6E" w:rsidRPr="00E559B5">
        <w:rPr>
          <w:i/>
          <w:sz w:val="20"/>
          <w:lang w:eastAsia="en-GB"/>
        </w:rPr>
        <w:t>power station with</w:t>
      </w:r>
      <w:r w:rsidR="00384F6E" w:rsidRPr="00E559B5">
        <w:rPr>
          <w:b/>
          <w:i/>
          <w:sz w:val="20"/>
          <w:lang w:eastAsia="en-GB"/>
        </w:rPr>
        <w:t xml:space="preserve"> Design Variation </w:t>
      </w:r>
      <w:r w:rsidR="00384F6E" w:rsidRPr="00E559B5">
        <w:rPr>
          <w:i/>
          <w:sz w:val="20"/>
          <w:lang w:eastAsia="en-GB"/>
        </w:rPr>
        <w:t>only</w:t>
      </w:r>
      <w:r w:rsidR="00384F6E" w:rsidRPr="00E559B5">
        <w:rPr>
          <w:sz w:val="20"/>
          <w:lang w:eastAsia="en-GB"/>
        </w:rPr>
        <w:t xml:space="preserve"> </w:t>
      </w:r>
      <w:r w:rsidR="00384F6E">
        <w:rPr>
          <w:sz w:val="20"/>
          <w:lang w:eastAsia="en-GB"/>
        </w:rPr>
        <w:t>]</w:t>
      </w:r>
    </w:p>
    <w:p w14:paraId="19423A33" w14:textId="77777777" w:rsidR="00107FA9" w:rsidRPr="0037595F" w:rsidRDefault="00107FA9" w:rsidP="0037595F">
      <w:pPr>
        <w:spacing w:after="240" w:line="360" w:lineRule="auto"/>
        <w:ind w:left="720" w:hanging="720"/>
        <w:rPr>
          <w:rFonts w:cs="Arial"/>
          <w:sz w:val="20"/>
        </w:rPr>
      </w:pPr>
    </w:p>
    <w:p w14:paraId="1CBF7B04" w14:textId="77777777" w:rsidR="00B37805" w:rsidRPr="00E559B5" w:rsidRDefault="00B37805" w:rsidP="00B37805">
      <w:pPr>
        <w:spacing w:after="240" w:line="360" w:lineRule="auto"/>
        <w:ind w:left="720" w:hanging="720"/>
        <w:rPr>
          <w:rFonts w:ascii="Garamond MT" w:hAnsi="Garamond MT" w:cs="Arial"/>
          <w:sz w:val="24"/>
        </w:rPr>
      </w:pPr>
    </w:p>
    <w:p w14:paraId="78DEFCAD" w14:textId="77777777" w:rsidR="00B37805" w:rsidRPr="00752F8D" w:rsidRDefault="00B37805" w:rsidP="00B37805">
      <w:pPr>
        <w:spacing w:after="120" w:line="360" w:lineRule="auto"/>
        <w:ind w:left="567" w:hanging="567"/>
        <w:rPr>
          <w:b/>
          <w:sz w:val="20"/>
          <w:lang w:eastAsia="en-GB"/>
        </w:rPr>
      </w:pPr>
      <w:r w:rsidRPr="00E559B5">
        <w:rPr>
          <w:b/>
          <w:sz w:val="20"/>
          <w:lang w:eastAsia="en-GB"/>
        </w:rPr>
        <w:t>11.</w:t>
      </w:r>
      <w:r w:rsidRPr="00752F8D">
        <w:rPr>
          <w:b/>
          <w:sz w:val="20"/>
          <w:lang w:eastAsia="en-GB"/>
        </w:rPr>
        <w:tab/>
        <w:t>TERM</w:t>
      </w:r>
    </w:p>
    <w:p w14:paraId="1D9069D8"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Subject to the provisions for earlier termination set out in the </w:t>
      </w:r>
      <w:r w:rsidRPr="00752F8D">
        <w:rPr>
          <w:b/>
          <w:sz w:val="20"/>
          <w:lang w:eastAsia="en-GB"/>
        </w:rPr>
        <w:t>CUSC</w:t>
      </w:r>
      <w:r w:rsidRPr="00752F8D">
        <w:rPr>
          <w:sz w:val="20"/>
          <w:lang w:eastAsia="en-GB"/>
        </w:rPr>
        <w:t xml:space="preserve"> this </w:t>
      </w:r>
      <w:r w:rsidRPr="00752F8D">
        <w:rPr>
          <w:b/>
          <w:sz w:val="20"/>
          <w:lang w:eastAsia="en-GB"/>
        </w:rPr>
        <w:t>Bilateral Connection Agreement</w:t>
      </w:r>
      <w:r w:rsidRPr="00752F8D">
        <w:rPr>
          <w:sz w:val="20"/>
          <w:lang w:eastAsia="en-GB"/>
        </w:rPr>
        <w:t xml:space="preserve"> shall continue until the </w:t>
      </w:r>
      <w:r w:rsidRPr="00752F8D">
        <w:rPr>
          <w:b/>
          <w:sz w:val="20"/>
          <w:lang w:eastAsia="en-GB"/>
        </w:rPr>
        <w:t>User's Equipment</w:t>
      </w:r>
      <w:r w:rsidRPr="00752F8D">
        <w:rPr>
          <w:sz w:val="20"/>
          <w:lang w:eastAsia="en-GB"/>
        </w:rPr>
        <w:t xml:space="preserve"> is </w:t>
      </w:r>
      <w:r w:rsidRPr="00752F8D">
        <w:rPr>
          <w:b/>
          <w:sz w:val="20"/>
          <w:lang w:eastAsia="en-GB"/>
        </w:rPr>
        <w:t>Disconnected</w:t>
      </w:r>
      <w:r w:rsidRPr="00752F8D">
        <w:rPr>
          <w:sz w:val="20"/>
          <w:lang w:eastAsia="en-GB"/>
        </w:rPr>
        <w:t xml:space="preserve"> from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at the </w:t>
      </w:r>
      <w:r w:rsidRPr="00752F8D">
        <w:rPr>
          <w:b/>
          <w:sz w:val="20"/>
          <w:lang w:eastAsia="en-GB"/>
        </w:rPr>
        <w:t>Connection Site</w:t>
      </w:r>
      <w:r w:rsidRPr="00752F8D">
        <w:rPr>
          <w:sz w:val="20"/>
          <w:lang w:eastAsia="en-GB"/>
        </w:rPr>
        <w:t xml:space="preserve"> </w:t>
      </w:r>
      <w:bookmarkStart w:id="21" w:name="_DV_C4"/>
      <w:r w:rsidR="009E18A8" w:rsidRPr="009E18A8">
        <w:rPr>
          <w:rStyle w:val="DeltaViewInsertion"/>
          <w:color w:val="auto"/>
          <w:sz w:val="20"/>
          <w:u w:val="none"/>
        </w:rPr>
        <w:t xml:space="preserve">(or in the case of </w:t>
      </w:r>
      <w:r w:rsidR="009E18A8" w:rsidRPr="009E18A8">
        <w:rPr>
          <w:rStyle w:val="DeltaViewInsertion"/>
          <w:b/>
          <w:bCs/>
          <w:color w:val="auto"/>
          <w:sz w:val="20"/>
          <w:u w:val="none"/>
        </w:rPr>
        <w:t>OTSDUW Build</w:t>
      </w:r>
      <w:r w:rsidR="009E18A8" w:rsidRPr="009E18A8">
        <w:rPr>
          <w:rStyle w:val="DeltaViewInsertion"/>
          <w:color w:val="auto"/>
          <w:sz w:val="20"/>
          <w:u w:val="none"/>
        </w:rPr>
        <w:t xml:space="preserve">, the </w:t>
      </w:r>
      <w:r w:rsidR="009E18A8" w:rsidRPr="009E18A8">
        <w:rPr>
          <w:rStyle w:val="DeltaViewInsertion"/>
          <w:b/>
          <w:bCs/>
          <w:color w:val="auto"/>
          <w:sz w:val="20"/>
          <w:u w:val="none"/>
        </w:rPr>
        <w:t xml:space="preserve">OTSUA </w:t>
      </w:r>
      <w:r w:rsidR="009E18A8" w:rsidRPr="009E18A8">
        <w:rPr>
          <w:rStyle w:val="DeltaViewInsertion"/>
          <w:color w:val="auto"/>
          <w:sz w:val="20"/>
          <w:u w:val="none"/>
        </w:rPr>
        <w:t xml:space="preserve">is </w:t>
      </w:r>
      <w:r w:rsidR="009E18A8" w:rsidRPr="009E18A8">
        <w:rPr>
          <w:rStyle w:val="DeltaViewInsertion"/>
          <w:b/>
          <w:bCs/>
          <w:color w:val="auto"/>
          <w:sz w:val="20"/>
          <w:u w:val="none"/>
        </w:rPr>
        <w:t xml:space="preserve">Disconnected </w:t>
      </w:r>
      <w:r w:rsidR="009E18A8" w:rsidRPr="009E18A8">
        <w:rPr>
          <w:rStyle w:val="DeltaViewInsertion"/>
          <w:color w:val="auto"/>
          <w:sz w:val="20"/>
          <w:u w:val="none"/>
        </w:rPr>
        <w:t xml:space="preserve">from the </w:t>
      </w:r>
      <w:r w:rsidR="009E18A8" w:rsidRPr="009E18A8">
        <w:rPr>
          <w:rStyle w:val="DeltaViewInsertion"/>
          <w:b/>
          <w:bCs/>
          <w:color w:val="auto"/>
          <w:sz w:val="20"/>
          <w:u w:val="none"/>
        </w:rPr>
        <w:t>National Electricity</w:t>
      </w:r>
      <w:r w:rsidR="009E18A8" w:rsidRPr="009E18A8">
        <w:rPr>
          <w:rStyle w:val="DeltaViewInsertion"/>
          <w:color w:val="auto"/>
          <w:sz w:val="20"/>
          <w:u w:val="none"/>
        </w:rPr>
        <w:t xml:space="preserve"> </w:t>
      </w:r>
      <w:r w:rsidR="009E18A8" w:rsidRPr="009E18A8">
        <w:rPr>
          <w:rStyle w:val="DeltaViewInsertion"/>
          <w:b/>
          <w:bCs/>
          <w:color w:val="auto"/>
          <w:sz w:val="20"/>
          <w:u w:val="none"/>
        </w:rPr>
        <w:t>Transmission System</w:t>
      </w:r>
      <w:r w:rsidR="009E18A8" w:rsidRPr="009E18A8">
        <w:rPr>
          <w:rStyle w:val="DeltaViewInsertion"/>
          <w:color w:val="auto"/>
          <w:sz w:val="20"/>
          <w:u w:val="none"/>
        </w:rPr>
        <w:t xml:space="preserve"> at the </w:t>
      </w:r>
      <w:r w:rsidR="009E18A8" w:rsidRPr="009E18A8">
        <w:rPr>
          <w:rStyle w:val="DeltaViewInsertion"/>
          <w:b/>
          <w:bCs/>
          <w:color w:val="auto"/>
          <w:sz w:val="20"/>
          <w:u w:val="none"/>
        </w:rPr>
        <w:t>Transmission Interface Site</w:t>
      </w:r>
      <w:r w:rsidR="009E18A8" w:rsidRPr="009E18A8">
        <w:rPr>
          <w:rStyle w:val="DeltaViewInsertion"/>
          <w:color w:val="auto"/>
          <w:sz w:val="20"/>
          <w:u w:val="none"/>
        </w:rPr>
        <w:t xml:space="preserve"> prior to the </w:t>
      </w:r>
      <w:r w:rsidR="009E18A8" w:rsidRPr="009E18A8">
        <w:rPr>
          <w:rStyle w:val="DeltaViewInsertion"/>
          <w:b/>
          <w:bCs/>
          <w:color w:val="auto"/>
          <w:sz w:val="20"/>
          <w:u w:val="none"/>
        </w:rPr>
        <w:t>OTSUA Transfer</w:t>
      </w:r>
      <w:r w:rsidR="009E18A8" w:rsidRPr="009E18A8">
        <w:rPr>
          <w:rStyle w:val="DeltaViewInsertion"/>
          <w:color w:val="auto"/>
          <w:sz w:val="20"/>
          <w:u w:val="none"/>
        </w:rPr>
        <w:t xml:space="preserve"> </w:t>
      </w:r>
      <w:r w:rsidR="009E18A8" w:rsidRPr="009E18A8">
        <w:rPr>
          <w:rStyle w:val="DeltaViewInsertion"/>
          <w:b/>
          <w:bCs/>
          <w:color w:val="auto"/>
          <w:sz w:val="20"/>
          <w:u w:val="none"/>
        </w:rPr>
        <w:t>Time</w:t>
      </w:r>
      <w:r w:rsidR="009E18A8" w:rsidRPr="009E18A8">
        <w:rPr>
          <w:rStyle w:val="DeltaViewInsertion"/>
          <w:color w:val="auto"/>
          <w:sz w:val="20"/>
          <w:u w:val="none"/>
        </w:rPr>
        <w:t>)</w:t>
      </w:r>
      <w:bookmarkEnd w:id="21"/>
      <w:r w:rsidR="009E18A8" w:rsidRPr="009E18A8">
        <w:rPr>
          <w:rStyle w:val="DeltaViewInsertion"/>
          <w:color w:val="FF0000"/>
          <w:sz w:val="20"/>
          <w:u w:val="none"/>
        </w:rPr>
        <w:t xml:space="preserve"> </w:t>
      </w:r>
      <w:r w:rsidRPr="00752F8D">
        <w:rPr>
          <w:sz w:val="20"/>
          <w:lang w:eastAsia="en-GB"/>
        </w:rPr>
        <w:t xml:space="preserve">in accordance with Section 5 of the </w:t>
      </w:r>
      <w:r w:rsidRPr="00752F8D">
        <w:rPr>
          <w:b/>
          <w:sz w:val="20"/>
          <w:lang w:eastAsia="en-GB"/>
        </w:rPr>
        <w:t>CUSC</w:t>
      </w:r>
      <w:r w:rsidRPr="00752F8D">
        <w:rPr>
          <w:sz w:val="20"/>
          <w:lang w:eastAsia="en-GB"/>
        </w:rPr>
        <w:t>.</w:t>
      </w:r>
    </w:p>
    <w:p w14:paraId="483933A6" w14:textId="77777777" w:rsidR="00B37805" w:rsidRPr="00752F8D" w:rsidRDefault="00B37805" w:rsidP="00B37805">
      <w:pPr>
        <w:spacing w:after="120" w:line="360" w:lineRule="auto"/>
        <w:ind w:left="567" w:hanging="567"/>
        <w:rPr>
          <w:b/>
          <w:sz w:val="20"/>
          <w:lang w:eastAsia="en-GB"/>
        </w:rPr>
      </w:pPr>
      <w:r w:rsidRPr="00E559B5">
        <w:rPr>
          <w:b/>
          <w:sz w:val="20"/>
          <w:lang w:eastAsia="en-GB"/>
        </w:rPr>
        <w:t>12</w:t>
      </w:r>
      <w:r w:rsidRPr="00752F8D">
        <w:rPr>
          <w:b/>
          <w:sz w:val="20"/>
          <w:lang w:eastAsia="en-GB"/>
        </w:rPr>
        <w:t>.</w:t>
      </w:r>
      <w:r w:rsidRPr="00752F8D">
        <w:rPr>
          <w:b/>
          <w:sz w:val="20"/>
          <w:lang w:eastAsia="en-GB"/>
        </w:rPr>
        <w:tab/>
        <w:t>VARIATIONS</w:t>
      </w:r>
    </w:p>
    <w:p w14:paraId="557F3946" w14:textId="195EEED4" w:rsidR="00B37805" w:rsidRPr="00752F8D" w:rsidRDefault="00B37805" w:rsidP="2E280F26">
      <w:pPr>
        <w:spacing w:after="120" w:line="360" w:lineRule="auto"/>
        <w:ind w:left="567" w:hanging="567"/>
        <w:rPr>
          <w:sz w:val="20"/>
          <w:lang w:eastAsia="en-GB"/>
        </w:rPr>
      </w:pPr>
      <w:r w:rsidRPr="2E280F26">
        <w:rPr>
          <w:sz w:val="20"/>
          <w:lang w:eastAsia="en-GB"/>
        </w:rPr>
        <w:t>12.1.1 Subject to Clause 12.2, 12.3</w:t>
      </w:r>
      <w:r w:rsidR="00384F6E" w:rsidRPr="2E280F26">
        <w:rPr>
          <w:sz w:val="20"/>
          <w:lang w:eastAsia="en-GB"/>
        </w:rPr>
        <w:t>, 12.4</w:t>
      </w:r>
      <w:r w:rsidRPr="2E280F26">
        <w:rPr>
          <w:sz w:val="20"/>
          <w:lang w:eastAsia="en-GB"/>
        </w:rPr>
        <w:t xml:space="preserve"> </w:t>
      </w:r>
      <w:r w:rsidR="004F1577" w:rsidRPr="2E280F26">
        <w:rPr>
          <w:sz w:val="20"/>
          <w:lang w:eastAsia="en-GB"/>
        </w:rPr>
        <w:t>[</w:t>
      </w:r>
      <w:r w:rsidRPr="2E280F26">
        <w:rPr>
          <w:sz w:val="20"/>
          <w:lang w:eastAsia="en-GB"/>
        </w:rPr>
        <w:t>and 12.</w:t>
      </w:r>
      <w:r w:rsidR="00384F6E" w:rsidRPr="2E280F26">
        <w:rPr>
          <w:sz w:val="20"/>
          <w:lang w:eastAsia="en-GB"/>
        </w:rPr>
        <w:t>5</w:t>
      </w:r>
      <w:r w:rsidRPr="2E280F26">
        <w:rPr>
          <w:sz w:val="20"/>
          <w:lang w:eastAsia="en-GB"/>
        </w:rPr>
        <w:t xml:space="preserve"> </w:t>
      </w:r>
      <w:r w:rsidR="004F1577" w:rsidRPr="2E280F26">
        <w:rPr>
          <w:i/>
          <w:iCs/>
          <w:sz w:val="20"/>
          <w:lang w:eastAsia="en-GB"/>
        </w:rPr>
        <w:t>Offshore only</w:t>
      </w:r>
      <w:r w:rsidR="004F1577" w:rsidRPr="2E280F26">
        <w:rPr>
          <w:sz w:val="20"/>
          <w:lang w:eastAsia="en-GB"/>
        </w:rPr>
        <w:t xml:space="preserve">] </w:t>
      </w:r>
      <w:ins w:id="22" w:author="Author">
        <w:r w:rsidR="007E7040" w:rsidRPr="2E280F26">
          <w:rPr>
            <w:sz w:val="20"/>
            <w:lang w:eastAsia="en-GB"/>
          </w:rPr>
          <w:t xml:space="preserve">[and 12.6 </w:t>
        </w:r>
      </w:ins>
      <w:del w:id="23" w:author="Author">
        <w:r w:rsidRPr="2E280F26" w:rsidDel="007E7040">
          <w:rPr>
            <w:sz w:val="20"/>
            <w:lang w:eastAsia="en-GB"/>
          </w:rPr>
          <w:delText>–</w:delText>
        </w:r>
      </w:del>
      <w:ins w:id="24" w:author="Author">
        <w:r w:rsidR="007E7040" w:rsidRPr="2E280F26">
          <w:rPr>
            <w:sz w:val="20"/>
            <w:lang w:eastAsia="en-GB"/>
          </w:rPr>
          <w:t xml:space="preserve"> </w:t>
        </w:r>
        <w:r w:rsidR="00EF6A0A" w:rsidRPr="0035270C">
          <w:rPr>
            <w:i/>
            <w:iCs/>
            <w:sz w:val="20"/>
            <w:lang w:eastAsia="en-GB"/>
          </w:rPr>
          <w:t>Gated Agreements only</w:t>
        </w:r>
        <w:r w:rsidR="00EF6A0A" w:rsidRPr="2E280F26">
          <w:rPr>
            <w:sz w:val="20"/>
            <w:lang w:eastAsia="en-GB"/>
          </w:rPr>
          <w:t>]</w:t>
        </w:r>
        <w:r w:rsidR="644215E1" w:rsidRPr="2E280F26">
          <w:rPr>
            <w:sz w:val="20"/>
            <w:lang w:eastAsia="en-GB"/>
          </w:rPr>
          <w:t xml:space="preserve"> </w:t>
        </w:r>
      </w:ins>
      <w:r w:rsidRPr="2E280F26">
        <w:rPr>
          <w:sz w:val="20"/>
          <w:lang w:eastAsia="en-GB"/>
        </w:rPr>
        <w:t xml:space="preserve">below, no variation to this </w:t>
      </w:r>
      <w:r w:rsidRPr="2E280F26">
        <w:rPr>
          <w:b/>
          <w:bCs/>
          <w:sz w:val="20"/>
          <w:lang w:eastAsia="en-GB"/>
        </w:rPr>
        <w:t>Bilateral Connection Agreement</w:t>
      </w:r>
      <w:r w:rsidRPr="2E280F26">
        <w:rPr>
          <w:sz w:val="20"/>
          <w:lang w:eastAsia="en-GB"/>
        </w:rPr>
        <w:t xml:space="preserve"> shall be effective unless made in writing and signed by or on behalf of both </w:t>
      </w:r>
      <w:r w:rsidRPr="2E280F26">
        <w:rPr>
          <w:b/>
          <w:bCs/>
          <w:sz w:val="20"/>
          <w:lang w:eastAsia="en-GB"/>
        </w:rPr>
        <w:t>The Company</w:t>
      </w:r>
      <w:r w:rsidRPr="2E280F26">
        <w:rPr>
          <w:sz w:val="20"/>
          <w:lang w:eastAsia="en-GB"/>
        </w:rPr>
        <w:t xml:space="preserve"> and the </w:t>
      </w:r>
      <w:r w:rsidRPr="2E280F26">
        <w:rPr>
          <w:b/>
          <w:bCs/>
          <w:sz w:val="20"/>
          <w:lang w:eastAsia="en-GB"/>
        </w:rPr>
        <w:t>User</w:t>
      </w:r>
      <w:r w:rsidRPr="2E280F26">
        <w:rPr>
          <w:sz w:val="20"/>
          <w:lang w:eastAsia="en-GB"/>
        </w:rPr>
        <w:t>.</w:t>
      </w:r>
    </w:p>
    <w:p w14:paraId="0CC527B2" w14:textId="0BDE552C" w:rsidR="00B37805" w:rsidRPr="00752F8D"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.2</w:t>
      </w:r>
      <w:r w:rsidRPr="00752F8D">
        <w:rPr>
          <w:sz w:val="20"/>
          <w:lang w:eastAsia="en-GB"/>
        </w:rPr>
        <w:tab/>
      </w:r>
      <w:r w:rsidRPr="00752F8D">
        <w:rPr>
          <w:b/>
          <w:sz w:val="20"/>
          <w:lang w:eastAsia="en-GB"/>
        </w:rPr>
        <w:t>The Company</w:t>
      </w:r>
      <w:r w:rsidRPr="00752F8D">
        <w:rPr>
          <w:sz w:val="20"/>
          <w:lang w:eastAsia="en-GB"/>
        </w:rPr>
        <w:t xml:space="preserve"> and the </w:t>
      </w:r>
      <w:r w:rsidRPr="00752F8D">
        <w:rPr>
          <w:b/>
          <w:sz w:val="20"/>
          <w:lang w:eastAsia="en-GB"/>
        </w:rPr>
        <w:t>User</w:t>
      </w:r>
      <w:r w:rsidRPr="00752F8D">
        <w:rPr>
          <w:sz w:val="20"/>
          <w:lang w:eastAsia="en-GB"/>
        </w:rPr>
        <w:t xml:space="preserve"> shall effect any amendment required to be made to this </w:t>
      </w:r>
      <w:r w:rsidRPr="00752F8D">
        <w:rPr>
          <w:b/>
          <w:sz w:val="20"/>
          <w:lang w:eastAsia="en-GB"/>
        </w:rPr>
        <w:t>Bilateral Connection Agreement</w:t>
      </w:r>
      <w:r w:rsidRPr="00752F8D">
        <w:rPr>
          <w:sz w:val="20"/>
          <w:lang w:eastAsia="en-GB"/>
        </w:rPr>
        <w:t xml:space="preserve"> by the </w:t>
      </w:r>
      <w:r w:rsidRPr="00752F8D">
        <w:rPr>
          <w:b/>
          <w:sz w:val="20"/>
          <w:lang w:eastAsia="en-GB"/>
        </w:rPr>
        <w:t>Authority</w:t>
      </w:r>
      <w:r w:rsidRPr="00752F8D">
        <w:rPr>
          <w:sz w:val="20"/>
          <w:lang w:eastAsia="en-GB"/>
        </w:rPr>
        <w:t xml:space="preserve"> as a result of a change in the </w:t>
      </w:r>
      <w:r w:rsidRPr="00752F8D">
        <w:rPr>
          <w:b/>
          <w:sz w:val="20"/>
          <w:lang w:eastAsia="en-GB"/>
        </w:rPr>
        <w:t>CUSC</w:t>
      </w:r>
      <w:r w:rsidR="00276BCC" w:rsidRPr="009D4B44">
        <w:rPr>
          <w:bCs/>
          <w:sz w:val="20"/>
          <w:lang w:eastAsia="en-GB"/>
        </w:rPr>
        <w:t>, the</w:t>
      </w:r>
      <w:r w:rsidR="00276BCC">
        <w:rPr>
          <w:b/>
          <w:sz w:val="20"/>
          <w:lang w:eastAsia="en-GB"/>
        </w:rPr>
        <w:t xml:space="preserve"> ESO Licence</w:t>
      </w:r>
      <w:r w:rsidRPr="00752F8D">
        <w:rPr>
          <w:sz w:val="20"/>
          <w:lang w:eastAsia="en-GB"/>
        </w:rPr>
        <w:t xml:space="preserve"> or the </w:t>
      </w:r>
      <w:r w:rsidRPr="00752F8D">
        <w:rPr>
          <w:b/>
          <w:sz w:val="20"/>
          <w:lang w:eastAsia="en-GB"/>
        </w:rPr>
        <w:t>Transmission Licence</w:t>
      </w:r>
      <w:r w:rsidRPr="00752F8D">
        <w:rPr>
          <w:sz w:val="20"/>
          <w:lang w:eastAsia="en-GB"/>
        </w:rPr>
        <w:t xml:space="preserve">, an order or direction made pursuant to the </w:t>
      </w:r>
      <w:r w:rsidRPr="00752F8D">
        <w:rPr>
          <w:b/>
          <w:sz w:val="20"/>
          <w:lang w:eastAsia="en-GB"/>
        </w:rPr>
        <w:t>Act</w:t>
      </w:r>
      <w:r w:rsidRPr="00752F8D">
        <w:rPr>
          <w:sz w:val="20"/>
          <w:lang w:eastAsia="en-GB"/>
        </w:rPr>
        <w:t xml:space="preserve"> or a </w:t>
      </w:r>
      <w:r w:rsidRPr="00752F8D">
        <w:rPr>
          <w:b/>
          <w:sz w:val="20"/>
          <w:lang w:eastAsia="en-GB"/>
        </w:rPr>
        <w:t>Licence</w:t>
      </w:r>
      <w:r w:rsidRPr="00752F8D">
        <w:rPr>
          <w:sz w:val="20"/>
          <w:lang w:eastAsia="en-GB"/>
        </w:rPr>
        <w:t xml:space="preserve">, or as a result of settling any of the terms hereof. The </w:t>
      </w:r>
      <w:r w:rsidRPr="00752F8D">
        <w:rPr>
          <w:b/>
          <w:sz w:val="20"/>
          <w:lang w:eastAsia="en-GB"/>
        </w:rPr>
        <w:t>User</w:t>
      </w:r>
      <w:r w:rsidRPr="00752F8D">
        <w:rPr>
          <w:sz w:val="20"/>
          <w:lang w:eastAsia="en-GB"/>
        </w:rPr>
        <w:t xml:space="preserve"> hereby authorises and instructs </w:t>
      </w:r>
      <w:r w:rsidRPr="00752F8D">
        <w:rPr>
          <w:b/>
          <w:sz w:val="20"/>
          <w:lang w:eastAsia="en-GB"/>
        </w:rPr>
        <w:t>The Company</w:t>
      </w:r>
      <w:r w:rsidRPr="00752F8D">
        <w:rPr>
          <w:sz w:val="20"/>
          <w:lang w:eastAsia="en-GB"/>
        </w:rPr>
        <w:t xml:space="preserve"> to make any such amendment on its behalf and undertakes not to withdraw, </w:t>
      </w:r>
      <w:proofErr w:type="gramStart"/>
      <w:r w:rsidRPr="00752F8D">
        <w:rPr>
          <w:sz w:val="20"/>
          <w:lang w:eastAsia="en-GB"/>
        </w:rPr>
        <w:t>qualify</w:t>
      </w:r>
      <w:proofErr w:type="gramEnd"/>
      <w:r w:rsidRPr="00752F8D">
        <w:rPr>
          <w:sz w:val="20"/>
          <w:lang w:eastAsia="en-GB"/>
        </w:rPr>
        <w:t xml:space="preserve"> or revoke such authority or instruction at any time.</w:t>
      </w:r>
    </w:p>
    <w:p w14:paraId="02909569" w14:textId="77777777" w:rsidR="00B37805" w:rsidRPr="00752F8D"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.3</w:t>
      </w:r>
      <w:r w:rsidRPr="00752F8D">
        <w:rPr>
          <w:sz w:val="20"/>
          <w:lang w:eastAsia="en-GB"/>
        </w:rPr>
        <w:tab/>
      </w:r>
      <w:r w:rsidRPr="00752F8D">
        <w:rPr>
          <w:b/>
          <w:sz w:val="20"/>
          <w:lang w:eastAsia="en-GB"/>
        </w:rPr>
        <w:t>The Company</w:t>
      </w:r>
      <w:r w:rsidRPr="00752F8D">
        <w:rPr>
          <w:sz w:val="20"/>
          <w:lang w:eastAsia="en-GB"/>
        </w:rPr>
        <w:t xml:space="preserve"> has the right to vary Appendices A and B in accordance with this </w:t>
      </w:r>
      <w:r w:rsidRPr="00752F8D">
        <w:rPr>
          <w:b/>
          <w:sz w:val="20"/>
          <w:lang w:eastAsia="en-GB"/>
        </w:rPr>
        <w:t>Bilateral Connection Agreement</w:t>
      </w:r>
      <w:r w:rsidRPr="00752F8D">
        <w:rPr>
          <w:sz w:val="20"/>
          <w:lang w:eastAsia="en-GB"/>
        </w:rPr>
        <w:t xml:space="preserve"> and the </w:t>
      </w:r>
      <w:r w:rsidRPr="00752F8D">
        <w:rPr>
          <w:b/>
          <w:sz w:val="20"/>
          <w:lang w:eastAsia="en-GB"/>
        </w:rPr>
        <w:t>CUSC</w:t>
      </w:r>
      <w:r w:rsidRPr="00752F8D">
        <w:rPr>
          <w:sz w:val="20"/>
          <w:lang w:eastAsia="en-GB"/>
        </w:rPr>
        <w:t xml:space="preserve"> including any variation necessary to enable </w:t>
      </w:r>
      <w:r w:rsidRPr="00752F8D">
        <w:rPr>
          <w:b/>
          <w:sz w:val="20"/>
          <w:lang w:eastAsia="en-GB"/>
        </w:rPr>
        <w:t>The Company</w:t>
      </w:r>
      <w:r w:rsidRPr="00752F8D">
        <w:rPr>
          <w:sz w:val="20"/>
          <w:lang w:eastAsia="en-GB"/>
        </w:rPr>
        <w:t xml:space="preserve"> to charge in accordance with the </w:t>
      </w:r>
      <w:r w:rsidRPr="00752F8D">
        <w:rPr>
          <w:b/>
          <w:sz w:val="20"/>
          <w:lang w:eastAsia="en-GB"/>
        </w:rPr>
        <w:t>Charging Statements</w:t>
      </w:r>
      <w:r w:rsidRPr="00752F8D">
        <w:rPr>
          <w:sz w:val="20"/>
          <w:lang w:eastAsia="en-GB"/>
        </w:rPr>
        <w:t xml:space="preserve">, or upon any change to the </w:t>
      </w:r>
      <w:r w:rsidRPr="00752F8D">
        <w:rPr>
          <w:b/>
          <w:sz w:val="20"/>
          <w:lang w:eastAsia="en-GB"/>
        </w:rPr>
        <w:t>Charging Statements</w:t>
      </w:r>
      <w:r w:rsidRPr="00752F8D">
        <w:rPr>
          <w:sz w:val="20"/>
          <w:lang w:eastAsia="en-GB"/>
        </w:rPr>
        <w:t>.</w:t>
      </w:r>
    </w:p>
    <w:p w14:paraId="7FC08407" w14:textId="77777777" w:rsidR="00B37805"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.4</w:t>
      </w:r>
      <w:r w:rsidRPr="00752F8D">
        <w:rPr>
          <w:sz w:val="20"/>
          <w:lang w:eastAsia="en-GB"/>
        </w:rPr>
        <w:tab/>
        <w:t xml:space="preserve">Appendices A and B shall be varied automatically to reflect any change to the </w:t>
      </w:r>
      <w:r w:rsidRPr="00752F8D">
        <w:rPr>
          <w:b/>
          <w:sz w:val="20"/>
          <w:lang w:eastAsia="en-GB"/>
        </w:rPr>
        <w:t>Construction Works</w:t>
      </w:r>
      <w:r w:rsidRPr="00752F8D">
        <w:rPr>
          <w:sz w:val="20"/>
          <w:lang w:eastAsia="en-GB"/>
        </w:rPr>
        <w:t xml:space="preserve"> or </w:t>
      </w:r>
      <w:r w:rsidRPr="00752F8D">
        <w:rPr>
          <w:b/>
          <w:sz w:val="20"/>
          <w:lang w:eastAsia="en-GB"/>
        </w:rPr>
        <w:t>Transmission Connection Assets</w:t>
      </w:r>
      <w:r w:rsidRPr="00752F8D">
        <w:rPr>
          <w:sz w:val="20"/>
          <w:lang w:eastAsia="en-GB"/>
        </w:rPr>
        <w:t xml:space="preserve"> as provided for in the </w:t>
      </w:r>
      <w:r w:rsidRPr="00752F8D">
        <w:rPr>
          <w:b/>
          <w:sz w:val="20"/>
          <w:lang w:eastAsia="en-GB"/>
        </w:rPr>
        <w:t>Construction Agreement</w:t>
      </w:r>
      <w:r w:rsidRPr="00752F8D">
        <w:rPr>
          <w:sz w:val="20"/>
          <w:lang w:eastAsia="en-GB"/>
        </w:rPr>
        <w:t>.</w:t>
      </w:r>
    </w:p>
    <w:p w14:paraId="17960B2A" w14:textId="5BA0F65C" w:rsidR="004F1577" w:rsidRDefault="004F1577" w:rsidP="00B37805">
      <w:pPr>
        <w:spacing w:after="120" w:line="360" w:lineRule="auto"/>
        <w:ind w:left="567" w:hanging="567"/>
        <w:rPr>
          <w:ins w:id="25" w:author="Author"/>
          <w:sz w:val="20"/>
          <w:lang w:eastAsia="en-GB"/>
        </w:rPr>
      </w:pPr>
      <w:r>
        <w:rPr>
          <w:sz w:val="20"/>
          <w:lang w:eastAsia="en-GB"/>
        </w:rPr>
        <w:t>[12.5</w:t>
      </w:r>
      <w:r>
        <w:rPr>
          <w:sz w:val="20"/>
          <w:lang w:eastAsia="en-GB"/>
        </w:rPr>
        <w:tab/>
      </w:r>
      <w:r w:rsidRPr="004F1577">
        <w:rPr>
          <w:b/>
          <w:sz w:val="20"/>
          <w:lang w:eastAsia="en-GB"/>
        </w:rPr>
        <w:t>The Company</w:t>
      </w:r>
      <w:r>
        <w:rPr>
          <w:sz w:val="20"/>
          <w:lang w:eastAsia="en-GB"/>
        </w:rPr>
        <w:t xml:space="preserve"> has the right to vary this </w:t>
      </w:r>
      <w:r w:rsidRPr="004F1577">
        <w:rPr>
          <w:b/>
          <w:sz w:val="20"/>
          <w:lang w:eastAsia="en-GB"/>
        </w:rPr>
        <w:t>Bilateral Connection Agreement</w:t>
      </w:r>
      <w:r>
        <w:rPr>
          <w:sz w:val="20"/>
          <w:lang w:eastAsia="en-GB"/>
        </w:rPr>
        <w:t xml:space="preserve"> as necessary as provide</w:t>
      </w:r>
      <w:r w:rsidR="00B22658">
        <w:rPr>
          <w:sz w:val="20"/>
          <w:lang w:eastAsia="en-GB"/>
        </w:rPr>
        <w:t>d</w:t>
      </w:r>
      <w:r>
        <w:rPr>
          <w:sz w:val="20"/>
          <w:lang w:eastAsia="en-GB"/>
        </w:rPr>
        <w:t xml:space="preserve"> for in Clause 1.2</w:t>
      </w:r>
      <w:r w:rsidR="00B22658">
        <w:rPr>
          <w:sz w:val="20"/>
          <w:lang w:eastAsia="en-GB"/>
        </w:rPr>
        <w:t>.3</w:t>
      </w:r>
      <w:r>
        <w:rPr>
          <w:sz w:val="20"/>
          <w:lang w:eastAsia="en-GB"/>
        </w:rPr>
        <w:t xml:space="preserve"> of the </w:t>
      </w:r>
      <w:r w:rsidRPr="004F1577">
        <w:rPr>
          <w:b/>
          <w:sz w:val="20"/>
          <w:lang w:eastAsia="en-GB"/>
        </w:rPr>
        <w:t>Construction Agreement</w:t>
      </w:r>
      <w:r>
        <w:rPr>
          <w:sz w:val="20"/>
          <w:lang w:eastAsia="en-GB"/>
        </w:rPr>
        <w:t xml:space="preserve">. </w:t>
      </w:r>
      <w:r>
        <w:rPr>
          <w:i/>
          <w:sz w:val="20"/>
          <w:lang w:eastAsia="en-GB"/>
        </w:rPr>
        <w:t>Offshore only</w:t>
      </w:r>
      <w:r>
        <w:rPr>
          <w:sz w:val="20"/>
          <w:lang w:eastAsia="en-GB"/>
        </w:rPr>
        <w:t>]</w:t>
      </w:r>
      <w:ins w:id="26" w:author="Author">
        <w:r w:rsidR="00E57317">
          <w:rPr>
            <w:sz w:val="20"/>
            <w:lang w:eastAsia="en-GB"/>
          </w:rPr>
          <w:t>.</w:t>
        </w:r>
      </w:ins>
    </w:p>
    <w:p w14:paraId="03F1BDD2" w14:textId="2961DBD9" w:rsidR="00623313" w:rsidRPr="00623313" w:rsidRDefault="007E7040" w:rsidP="2E280F26">
      <w:pPr>
        <w:spacing w:line="360" w:lineRule="auto"/>
        <w:ind w:left="567" w:hanging="567"/>
        <w:rPr>
          <w:ins w:id="27" w:author="Author"/>
          <w:rFonts w:eastAsiaTheme="minorEastAsia" w:cs="Arial"/>
          <w:color w:val="FF0000"/>
          <w:sz w:val="24"/>
          <w:szCs w:val="24"/>
        </w:rPr>
      </w:pPr>
      <w:ins w:id="28" w:author="Author">
        <w:r w:rsidRPr="2E280F26">
          <w:rPr>
            <w:sz w:val="20"/>
            <w:lang w:eastAsia="en-GB"/>
          </w:rPr>
          <w:t>[12.6</w:t>
        </w:r>
        <w:r>
          <w:tab/>
        </w:r>
        <w:r w:rsidR="00623313" w:rsidRPr="2E280F26">
          <w:rPr>
            <w:rFonts w:eastAsiaTheme="minorEastAsia" w:cs="Arial"/>
            <w:b/>
            <w:bCs/>
            <w:color w:val="FF0000"/>
            <w:sz w:val="20"/>
          </w:rPr>
          <w:t>The Company</w:t>
        </w:r>
        <w:r w:rsidR="00623313" w:rsidRPr="2E280F26">
          <w:rPr>
            <w:rFonts w:eastAsiaTheme="minorEastAsia" w:cs="Arial"/>
            <w:color w:val="FF0000"/>
            <w:sz w:val="20"/>
          </w:rPr>
          <w:t xml:space="preserve"> has the right to vary the </w:t>
        </w:r>
        <w:r w:rsidR="00623313" w:rsidRPr="2E280F26">
          <w:rPr>
            <w:rFonts w:eastAsiaTheme="minorEastAsia" w:cs="Arial"/>
            <w:b/>
            <w:bCs/>
            <w:color w:val="FF0000"/>
            <w:sz w:val="20"/>
          </w:rPr>
          <w:t>Transmission Entry Capacity</w:t>
        </w:r>
        <w:r w:rsidR="00623313" w:rsidRPr="2E280F26">
          <w:rPr>
            <w:rFonts w:eastAsiaTheme="minorEastAsia" w:cs="Arial"/>
            <w:color w:val="FF0000"/>
            <w:sz w:val="20"/>
          </w:rPr>
          <w:t xml:space="preserve"> </w:t>
        </w:r>
        <w:r w:rsidR="4FA2B5C8" w:rsidRPr="2E280F26">
          <w:rPr>
            <w:rFonts w:eastAsiaTheme="minorEastAsia" w:cs="Arial"/>
            <w:color w:val="FF0000"/>
            <w:sz w:val="20"/>
          </w:rPr>
          <w:t xml:space="preserve">[other capacity as appropriate] </w:t>
        </w:r>
        <w:r w:rsidR="00623313" w:rsidRPr="2E280F26">
          <w:rPr>
            <w:rFonts w:eastAsiaTheme="minorEastAsia" w:cs="Arial"/>
            <w:color w:val="FF0000"/>
            <w:sz w:val="20"/>
          </w:rPr>
          <w:t>as provided for in Clause [</w:t>
        </w:r>
        <w:r w:rsidR="00E51DFE" w:rsidRPr="2E280F26">
          <w:rPr>
            <w:rFonts w:eastAsiaTheme="minorEastAsia" w:cs="Arial"/>
            <w:color w:val="FF0000"/>
            <w:sz w:val="20"/>
          </w:rPr>
          <w:t>7.4/</w:t>
        </w:r>
        <w:r w:rsidR="00623313" w:rsidRPr="2E280F26">
          <w:rPr>
            <w:rFonts w:eastAsiaTheme="minorEastAsia" w:cs="Arial"/>
            <w:color w:val="FF0000"/>
            <w:sz w:val="20"/>
          </w:rPr>
          <w:t xml:space="preserve">7.5] of the </w:t>
        </w:r>
        <w:r w:rsidR="00623313" w:rsidRPr="2E280F26">
          <w:rPr>
            <w:rFonts w:eastAsiaTheme="minorEastAsia" w:cs="Arial"/>
            <w:b/>
            <w:bCs/>
            <w:color w:val="FF0000"/>
            <w:sz w:val="20"/>
          </w:rPr>
          <w:t>Construction Agreement</w:t>
        </w:r>
        <w:r w:rsidR="00623313" w:rsidRPr="2E280F26">
          <w:rPr>
            <w:rFonts w:eastAsiaTheme="minorEastAsia" w:cs="Arial"/>
            <w:color w:val="FF0000"/>
            <w:sz w:val="20"/>
          </w:rPr>
          <w:t>.</w:t>
        </w:r>
        <w:r w:rsidR="00B451D9" w:rsidRPr="2E280F26">
          <w:rPr>
            <w:rFonts w:eastAsiaTheme="minorEastAsia" w:cs="Arial"/>
            <w:color w:val="FF0000"/>
            <w:sz w:val="20"/>
          </w:rPr>
          <w:t xml:space="preserve"> </w:t>
        </w:r>
        <w:r w:rsidR="004C657D" w:rsidRPr="2E280F26">
          <w:rPr>
            <w:rFonts w:eastAsiaTheme="minorEastAsia" w:cs="Arial"/>
            <w:i/>
            <w:iCs/>
            <w:color w:val="FF0000"/>
            <w:sz w:val="20"/>
          </w:rPr>
          <w:t>Gated Agreements only</w:t>
        </w:r>
        <w:r w:rsidR="004C657D" w:rsidRPr="2E280F26">
          <w:rPr>
            <w:rFonts w:eastAsiaTheme="minorEastAsia" w:cs="Arial"/>
            <w:color w:val="FF0000"/>
            <w:sz w:val="20"/>
          </w:rPr>
          <w:t>]</w:t>
        </w:r>
      </w:ins>
    </w:p>
    <w:p w14:paraId="66A52145" w14:textId="6C0BE4F2" w:rsidR="00E57317" w:rsidRPr="00752F8D" w:rsidRDefault="00E57317" w:rsidP="00B37805">
      <w:pPr>
        <w:spacing w:after="120" w:line="360" w:lineRule="auto"/>
        <w:ind w:left="567" w:hanging="567"/>
        <w:rPr>
          <w:sz w:val="20"/>
          <w:lang w:eastAsia="en-GB"/>
        </w:rPr>
      </w:pPr>
    </w:p>
    <w:p w14:paraId="72371628" w14:textId="77777777" w:rsidR="00B37805" w:rsidRPr="00752F8D" w:rsidRDefault="00B37805" w:rsidP="00B37805">
      <w:pPr>
        <w:spacing w:after="120" w:line="360" w:lineRule="auto"/>
        <w:ind w:left="567" w:hanging="567"/>
        <w:rPr>
          <w:b/>
          <w:sz w:val="20"/>
          <w:lang w:eastAsia="en-GB"/>
        </w:rPr>
      </w:pPr>
      <w:r w:rsidRPr="00E559B5">
        <w:rPr>
          <w:b/>
          <w:sz w:val="20"/>
          <w:lang w:eastAsia="en-GB"/>
        </w:rPr>
        <w:t>13</w:t>
      </w:r>
      <w:r w:rsidRPr="00752F8D">
        <w:rPr>
          <w:b/>
          <w:sz w:val="20"/>
          <w:lang w:eastAsia="en-GB"/>
        </w:rPr>
        <w:t>.</w:t>
      </w:r>
      <w:r w:rsidRPr="00752F8D">
        <w:rPr>
          <w:b/>
          <w:sz w:val="20"/>
          <w:lang w:eastAsia="en-GB"/>
        </w:rPr>
        <w:tab/>
        <w:t>GENERAL PROVISIONS</w:t>
      </w:r>
    </w:p>
    <w:p w14:paraId="4659FCCF" w14:textId="77777777" w:rsidR="00107FA9" w:rsidRDefault="00B37805" w:rsidP="00B37805">
      <w:pPr>
        <w:spacing w:after="120" w:line="360" w:lineRule="auto"/>
        <w:ind w:left="567" w:hanging="567"/>
        <w:rPr>
          <w:sz w:val="20"/>
          <w:lang w:eastAsia="en-GB"/>
        </w:rPr>
      </w:pPr>
      <w:r w:rsidRPr="00752F8D">
        <w:rPr>
          <w:sz w:val="20"/>
          <w:lang w:eastAsia="en-GB"/>
        </w:rPr>
        <w:tab/>
        <w:t xml:space="preserve">Paragraph 6.10 and Paragraphs 6.12 to 6.26 of the </w:t>
      </w:r>
      <w:r w:rsidRPr="00752F8D">
        <w:rPr>
          <w:b/>
          <w:sz w:val="20"/>
          <w:lang w:eastAsia="en-GB"/>
        </w:rPr>
        <w:t>CUSC</w:t>
      </w:r>
      <w:r w:rsidRPr="00752F8D">
        <w:rPr>
          <w:sz w:val="20"/>
          <w:lang w:eastAsia="en-GB"/>
        </w:rPr>
        <w:t xml:space="preserve"> are incorporated into this </w:t>
      </w:r>
      <w:r w:rsidRPr="00752F8D">
        <w:rPr>
          <w:b/>
          <w:sz w:val="20"/>
          <w:lang w:eastAsia="en-GB"/>
        </w:rPr>
        <w:t>Bilateral Connection Agreement</w:t>
      </w:r>
      <w:r w:rsidRPr="00752F8D">
        <w:rPr>
          <w:sz w:val="20"/>
          <w:lang w:eastAsia="en-GB"/>
        </w:rPr>
        <w:t xml:space="preserve"> </w:t>
      </w:r>
      <w:r w:rsidRPr="00752F8D">
        <w:rPr>
          <w:i/>
          <w:iCs/>
          <w:sz w:val="20"/>
          <w:lang w:eastAsia="en-GB"/>
        </w:rPr>
        <w:t>mutatis mutandis</w:t>
      </w:r>
      <w:r w:rsidRPr="00752F8D">
        <w:rPr>
          <w:sz w:val="20"/>
          <w:lang w:eastAsia="en-GB"/>
        </w:rPr>
        <w:t>.</w:t>
      </w:r>
    </w:p>
    <w:p w14:paraId="054469D8" w14:textId="77777777" w:rsidR="00107FA9" w:rsidRPr="003020FE" w:rsidRDefault="00107FA9" w:rsidP="00107FA9">
      <w:pPr>
        <w:spacing w:after="120" w:line="360" w:lineRule="auto"/>
        <w:ind w:left="567" w:hanging="567"/>
        <w:rPr>
          <w:sz w:val="20"/>
        </w:rPr>
      </w:pPr>
      <w:r w:rsidRPr="002E7659">
        <w:rPr>
          <w:rFonts w:ascii="Arial Bold" w:hAnsi="Arial Bold"/>
          <w:b/>
          <w:sz w:val="20"/>
        </w:rPr>
        <w:t>14.</w:t>
      </w:r>
      <w:r w:rsidRPr="003066A4">
        <w:rPr>
          <w:b/>
          <w:color w:val="FF0000"/>
          <w:sz w:val="20"/>
        </w:rPr>
        <w:tab/>
      </w:r>
      <w:r w:rsidRPr="003020FE">
        <w:rPr>
          <w:b/>
          <w:sz w:val="20"/>
        </w:rPr>
        <w:t xml:space="preserve">[OUTAGE OF GIS ASSETS </w:t>
      </w:r>
      <w:r w:rsidRPr="003020FE">
        <w:rPr>
          <w:i/>
          <w:sz w:val="20"/>
        </w:rPr>
        <w:t xml:space="preserve">(power station/Non-Embedded Customer/DNO with boundary in accordance with </w:t>
      </w:r>
      <w:r w:rsidRPr="003020FE">
        <w:rPr>
          <w:b/>
          <w:i/>
          <w:sz w:val="20"/>
        </w:rPr>
        <w:t>CUSC</w:t>
      </w:r>
      <w:r w:rsidRPr="003020FE">
        <w:rPr>
          <w:i/>
          <w:sz w:val="20"/>
        </w:rPr>
        <w:t xml:space="preserve"> Paragraph 2.12.1(f) (</w:t>
      </w:r>
      <w:proofErr w:type="spellStart"/>
      <w:r w:rsidRPr="003020FE">
        <w:rPr>
          <w:i/>
          <w:sz w:val="20"/>
        </w:rPr>
        <w:t>i</w:t>
      </w:r>
      <w:proofErr w:type="spellEnd"/>
      <w:r w:rsidRPr="003020FE">
        <w:rPr>
          <w:i/>
          <w:sz w:val="20"/>
        </w:rPr>
        <w:t>) only)</w:t>
      </w:r>
    </w:p>
    <w:p w14:paraId="2C9D3260" w14:textId="77777777" w:rsidR="00107FA9" w:rsidRPr="003020FE" w:rsidRDefault="00107FA9" w:rsidP="00107FA9">
      <w:pPr>
        <w:spacing w:after="120" w:line="360" w:lineRule="auto"/>
        <w:ind w:left="567" w:hanging="567"/>
        <w:rPr>
          <w:sz w:val="20"/>
        </w:rPr>
      </w:pPr>
      <w:r w:rsidRPr="003020FE">
        <w:rPr>
          <w:sz w:val="20"/>
        </w:rPr>
        <w:t>14.1</w:t>
      </w:r>
      <w:r w:rsidRPr="003020FE">
        <w:rPr>
          <w:sz w:val="20"/>
        </w:rPr>
        <w:tab/>
        <w:t xml:space="preserve">The division of ownership of </w:t>
      </w:r>
      <w:r w:rsidRPr="003020FE">
        <w:rPr>
          <w:b/>
          <w:sz w:val="20"/>
        </w:rPr>
        <w:t>Plant</w:t>
      </w:r>
      <w:r w:rsidRPr="003020FE">
        <w:rPr>
          <w:sz w:val="20"/>
        </w:rPr>
        <w:t xml:space="preserve"> and </w:t>
      </w:r>
      <w:r w:rsidRPr="003020FE">
        <w:rPr>
          <w:b/>
          <w:sz w:val="20"/>
        </w:rPr>
        <w:t>Apparatus</w:t>
      </w:r>
      <w:r w:rsidRPr="003020FE">
        <w:rPr>
          <w:sz w:val="20"/>
        </w:rPr>
        <w:t xml:space="preserve"> in Clause [9] above is in accordance with the principles of ownership set out in </w:t>
      </w:r>
      <w:r w:rsidRPr="003020FE">
        <w:rPr>
          <w:b/>
          <w:sz w:val="20"/>
        </w:rPr>
        <w:t>CUSC</w:t>
      </w:r>
      <w:r w:rsidRPr="003020FE">
        <w:rPr>
          <w:sz w:val="20"/>
        </w:rPr>
        <w:t xml:space="preserve"> Paragraph 2.12.1 (f)(</w:t>
      </w:r>
      <w:proofErr w:type="spellStart"/>
      <w:r w:rsidRPr="003020FE">
        <w:rPr>
          <w:sz w:val="20"/>
        </w:rPr>
        <w:t>i</w:t>
      </w:r>
      <w:proofErr w:type="spellEnd"/>
      <w:r w:rsidRPr="003020FE">
        <w:rPr>
          <w:sz w:val="20"/>
        </w:rPr>
        <w:t>) and as such the following provisions shall apply.</w:t>
      </w:r>
    </w:p>
    <w:p w14:paraId="25A25B7A" w14:textId="77777777" w:rsidR="00107FA9" w:rsidRPr="003020FE" w:rsidRDefault="00107FA9" w:rsidP="00107FA9">
      <w:pPr>
        <w:spacing w:after="120" w:line="360" w:lineRule="auto"/>
        <w:ind w:left="567" w:hanging="567"/>
        <w:rPr>
          <w:sz w:val="20"/>
        </w:rPr>
      </w:pPr>
      <w:r w:rsidRPr="003020FE">
        <w:rPr>
          <w:sz w:val="20"/>
        </w:rPr>
        <w:t>14.2</w:t>
      </w:r>
      <w:r w:rsidRPr="003020FE">
        <w:rPr>
          <w:sz w:val="20"/>
        </w:rPr>
        <w:tab/>
      </w:r>
      <w:r w:rsidRPr="003020FE">
        <w:rPr>
          <w:b/>
          <w:sz w:val="20"/>
        </w:rPr>
        <w:t>The Company</w:t>
      </w:r>
      <w:r w:rsidRPr="003020FE">
        <w:rPr>
          <w:sz w:val="20"/>
        </w:rPr>
        <w:t xml:space="preserve"> shall issue to the </w:t>
      </w:r>
      <w:r w:rsidRPr="003020FE">
        <w:rPr>
          <w:b/>
          <w:sz w:val="20"/>
        </w:rPr>
        <w:t xml:space="preserve">User </w:t>
      </w:r>
      <w:r w:rsidRPr="003020FE">
        <w:rPr>
          <w:sz w:val="20"/>
        </w:rPr>
        <w:t>a notice</w:t>
      </w:r>
      <w:r w:rsidRPr="003020FE">
        <w:rPr>
          <w:b/>
          <w:sz w:val="20"/>
        </w:rPr>
        <w:t xml:space="preserve"> </w:t>
      </w:r>
      <w:r w:rsidRPr="003020FE">
        <w:rPr>
          <w:sz w:val="20"/>
        </w:rPr>
        <w:t xml:space="preserve">that advises the </w:t>
      </w:r>
      <w:r w:rsidRPr="003020FE">
        <w:rPr>
          <w:b/>
          <w:sz w:val="20"/>
        </w:rPr>
        <w:t xml:space="preserve">User </w:t>
      </w:r>
      <w:r w:rsidRPr="003020FE">
        <w:rPr>
          <w:sz w:val="20"/>
        </w:rPr>
        <w:t xml:space="preserve">of the occurrence of the </w:t>
      </w:r>
      <w:r w:rsidRPr="003020FE">
        <w:rPr>
          <w:b/>
          <w:sz w:val="20"/>
        </w:rPr>
        <w:t xml:space="preserve">GIS Asset Outage </w:t>
      </w:r>
      <w:r w:rsidRPr="003020FE">
        <w:rPr>
          <w:sz w:val="20"/>
        </w:rPr>
        <w:t xml:space="preserve">and where practicable the expected </w:t>
      </w:r>
      <w:r w:rsidRPr="003020FE">
        <w:rPr>
          <w:b/>
          <w:sz w:val="20"/>
        </w:rPr>
        <w:t>GIS Asset Outage Period</w:t>
      </w:r>
      <w:r w:rsidRPr="003020FE">
        <w:rPr>
          <w:sz w:val="20"/>
        </w:rPr>
        <w:t>.</w:t>
      </w:r>
      <w:r w:rsidRPr="003020FE">
        <w:rPr>
          <w:b/>
          <w:sz w:val="20"/>
        </w:rPr>
        <w:t xml:space="preserve"> </w:t>
      </w:r>
      <w:r w:rsidRPr="003020FE">
        <w:rPr>
          <w:sz w:val="20"/>
        </w:rPr>
        <w:t>Such notice shall be issued:</w:t>
      </w:r>
    </w:p>
    <w:p w14:paraId="609C1F8D" w14:textId="77777777" w:rsidR="00107FA9" w:rsidRPr="002E7659" w:rsidRDefault="00107FA9" w:rsidP="00107FA9">
      <w:pPr>
        <w:spacing w:after="120" w:line="360" w:lineRule="auto"/>
        <w:ind w:left="567" w:hanging="567"/>
        <w:rPr>
          <w:sz w:val="20"/>
        </w:rPr>
      </w:pPr>
      <w:r w:rsidRPr="002E7659">
        <w:rPr>
          <w:sz w:val="20"/>
        </w:rPr>
        <w:t>14.2.1</w:t>
      </w:r>
      <w:r w:rsidRPr="002E7659">
        <w:rPr>
          <w:sz w:val="20"/>
        </w:rPr>
        <w:tab/>
        <w:t xml:space="preserve">In the event that the </w:t>
      </w:r>
      <w:r w:rsidRPr="002E7659">
        <w:rPr>
          <w:b/>
          <w:sz w:val="20"/>
        </w:rPr>
        <w:t>Notification of GIS Asset Outage</w:t>
      </w:r>
      <w:r w:rsidRPr="002E7659">
        <w:rPr>
          <w:sz w:val="20"/>
        </w:rPr>
        <w:t xml:space="preserve"> relates to a </w:t>
      </w:r>
      <w:r w:rsidRPr="002E7659">
        <w:rPr>
          <w:b/>
          <w:sz w:val="20"/>
        </w:rPr>
        <w:t>Planned Outage</w:t>
      </w:r>
      <w:r w:rsidRPr="002E7659">
        <w:rPr>
          <w:sz w:val="20"/>
        </w:rPr>
        <w:t xml:space="preserve"> on the </w:t>
      </w:r>
      <w:r w:rsidRPr="002E7659">
        <w:rPr>
          <w:b/>
          <w:sz w:val="20"/>
        </w:rPr>
        <w:t>National Electricity Transmission System</w:t>
      </w:r>
      <w:r w:rsidRPr="002E7659">
        <w:rPr>
          <w:sz w:val="20"/>
        </w:rPr>
        <w:t xml:space="preserve">, where practicable, be in accordance with </w:t>
      </w:r>
      <w:r w:rsidRPr="002E7659">
        <w:rPr>
          <w:b/>
          <w:sz w:val="20"/>
        </w:rPr>
        <w:t>Grid Code</w:t>
      </w:r>
      <w:r w:rsidRPr="002E7659">
        <w:rPr>
          <w:sz w:val="20"/>
        </w:rPr>
        <w:t xml:space="preserve"> OC2 requirements; or</w:t>
      </w:r>
    </w:p>
    <w:p w14:paraId="607341F5" w14:textId="77777777" w:rsidR="00107FA9" w:rsidRPr="002E7659" w:rsidRDefault="00107FA9" w:rsidP="00107FA9">
      <w:pPr>
        <w:spacing w:after="120" w:line="360" w:lineRule="auto"/>
        <w:ind w:left="567" w:hanging="567"/>
        <w:rPr>
          <w:sz w:val="20"/>
        </w:rPr>
      </w:pPr>
      <w:r w:rsidRPr="002E7659">
        <w:rPr>
          <w:sz w:val="20"/>
        </w:rPr>
        <w:t>14.2.2</w:t>
      </w:r>
      <w:r w:rsidRPr="002E7659">
        <w:rPr>
          <w:sz w:val="20"/>
        </w:rPr>
        <w:tab/>
        <w:t xml:space="preserve">In the event that the </w:t>
      </w:r>
      <w:r w:rsidRPr="002E7659">
        <w:rPr>
          <w:b/>
          <w:sz w:val="20"/>
        </w:rPr>
        <w:t>Notification of GIS Asset Outage</w:t>
      </w:r>
      <w:r w:rsidRPr="002E7659">
        <w:rPr>
          <w:sz w:val="20"/>
        </w:rPr>
        <w:t xml:space="preserve"> relates to something other than a </w:t>
      </w:r>
      <w:r w:rsidRPr="002E7659">
        <w:rPr>
          <w:b/>
          <w:sz w:val="20"/>
        </w:rPr>
        <w:t xml:space="preserve">Planned Outage </w:t>
      </w:r>
      <w:r w:rsidRPr="002E7659">
        <w:rPr>
          <w:sz w:val="20"/>
        </w:rPr>
        <w:t xml:space="preserve">on the </w:t>
      </w:r>
      <w:r w:rsidRPr="002E7659">
        <w:rPr>
          <w:b/>
          <w:sz w:val="20"/>
        </w:rPr>
        <w:t xml:space="preserve">National Electricity Transmission System </w:t>
      </w:r>
      <w:r w:rsidRPr="002E7659">
        <w:rPr>
          <w:sz w:val="20"/>
        </w:rPr>
        <w:t>or relates to a</w:t>
      </w:r>
      <w:r w:rsidRPr="002E7659">
        <w:rPr>
          <w:b/>
          <w:sz w:val="20"/>
        </w:rPr>
        <w:t xml:space="preserve"> Planned Outage </w:t>
      </w:r>
      <w:r w:rsidRPr="002E7659">
        <w:rPr>
          <w:sz w:val="20"/>
        </w:rPr>
        <w:t xml:space="preserve">on the </w:t>
      </w:r>
      <w:r w:rsidRPr="002E7659">
        <w:rPr>
          <w:b/>
          <w:sz w:val="20"/>
        </w:rPr>
        <w:t xml:space="preserve">National Electricity Transmission System </w:t>
      </w:r>
      <w:r w:rsidRPr="002E7659">
        <w:rPr>
          <w:sz w:val="20"/>
        </w:rPr>
        <w:t>but it is not practicable for such notice to</w:t>
      </w:r>
      <w:r w:rsidRPr="002E7659">
        <w:rPr>
          <w:b/>
          <w:sz w:val="20"/>
        </w:rPr>
        <w:t xml:space="preserve"> </w:t>
      </w:r>
      <w:r w:rsidRPr="002E7659">
        <w:rPr>
          <w:sz w:val="20"/>
        </w:rPr>
        <w:t xml:space="preserve">be in accordance with </w:t>
      </w:r>
      <w:r w:rsidRPr="002E7659">
        <w:rPr>
          <w:b/>
          <w:sz w:val="20"/>
        </w:rPr>
        <w:t>Grid Code</w:t>
      </w:r>
      <w:r w:rsidRPr="002E7659">
        <w:rPr>
          <w:sz w:val="20"/>
        </w:rPr>
        <w:t xml:space="preserve"> OC2 requirements, as soon as reasonably practicable </w:t>
      </w:r>
      <w:r w:rsidRPr="002E7659">
        <w:rPr>
          <w:rFonts w:cs="Arial"/>
          <w:sz w:val="20"/>
        </w:rPr>
        <w:t xml:space="preserve">and </w:t>
      </w:r>
      <w:r w:rsidRPr="002E7659">
        <w:rPr>
          <w:rFonts w:cs="Arial"/>
          <w:b/>
          <w:sz w:val="20"/>
        </w:rPr>
        <w:t xml:space="preserve">The Company </w:t>
      </w:r>
      <w:r w:rsidRPr="002E7659">
        <w:rPr>
          <w:rFonts w:cs="Arial"/>
          <w:sz w:val="20"/>
        </w:rPr>
        <w:t>and the</w:t>
      </w:r>
      <w:r w:rsidRPr="002E7659">
        <w:rPr>
          <w:rFonts w:cs="Arial"/>
          <w:b/>
          <w:sz w:val="20"/>
        </w:rPr>
        <w:t xml:space="preserve"> User</w:t>
      </w:r>
      <w:r w:rsidRPr="002E7659">
        <w:rPr>
          <w:rFonts w:cs="Arial"/>
          <w:sz w:val="20"/>
        </w:rPr>
        <w:t xml:space="preserve"> shall agree as soon as practicable after the date hereof the method of such notification</w:t>
      </w:r>
      <w:r w:rsidRPr="002E7659">
        <w:rPr>
          <w:sz w:val="20"/>
        </w:rPr>
        <w:t>.</w:t>
      </w:r>
    </w:p>
    <w:p w14:paraId="40B636C2" w14:textId="77777777" w:rsidR="00107FA9" w:rsidRPr="002E7659" w:rsidRDefault="00107FA9" w:rsidP="00107FA9">
      <w:pPr>
        <w:spacing w:after="120" w:line="360" w:lineRule="auto"/>
        <w:ind w:left="567" w:hanging="567"/>
        <w:rPr>
          <w:sz w:val="20"/>
        </w:rPr>
      </w:pPr>
      <w:r w:rsidRPr="002E7659">
        <w:rPr>
          <w:sz w:val="20"/>
        </w:rPr>
        <w:t>14.3</w:t>
      </w:r>
      <w:r w:rsidRPr="002E7659">
        <w:rPr>
          <w:sz w:val="20"/>
        </w:rPr>
        <w:tab/>
      </w:r>
      <w:r w:rsidRPr="002E7659">
        <w:rPr>
          <w:b/>
          <w:sz w:val="20"/>
        </w:rPr>
        <w:t>The Company</w:t>
      </w:r>
      <w:r w:rsidRPr="002E7659">
        <w:rPr>
          <w:sz w:val="20"/>
        </w:rPr>
        <w:t xml:space="preserve"> shall promptly notify the </w:t>
      </w:r>
      <w:r w:rsidRPr="002E7659">
        <w:rPr>
          <w:b/>
          <w:sz w:val="20"/>
        </w:rPr>
        <w:t>User</w:t>
      </w:r>
      <w:r w:rsidRPr="002E7659">
        <w:rPr>
          <w:sz w:val="20"/>
        </w:rPr>
        <w:t xml:space="preserve"> when the </w:t>
      </w:r>
      <w:r w:rsidRPr="002E7659">
        <w:rPr>
          <w:b/>
          <w:sz w:val="20"/>
        </w:rPr>
        <w:t>GIS Asset Outage Period</w:t>
      </w:r>
      <w:r w:rsidRPr="002E7659">
        <w:rPr>
          <w:sz w:val="20"/>
        </w:rPr>
        <w:t xml:space="preserve"> will or has ceased. </w:t>
      </w:r>
    </w:p>
    <w:p w14:paraId="295F99C1" w14:textId="77777777" w:rsidR="00107FA9" w:rsidRPr="002E7659" w:rsidRDefault="00107FA9" w:rsidP="00107FA9">
      <w:pPr>
        <w:spacing w:after="120" w:line="360" w:lineRule="auto"/>
        <w:ind w:left="567" w:hanging="567"/>
        <w:rPr>
          <w:sz w:val="20"/>
        </w:rPr>
      </w:pPr>
      <w:r w:rsidRPr="002E7659">
        <w:rPr>
          <w:sz w:val="20"/>
        </w:rPr>
        <w:t>14.4</w:t>
      </w:r>
      <w:r w:rsidRPr="002E7659">
        <w:rPr>
          <w:sz w:val="20"/>
        </w:rPr>
        <w:tab/>
      </w:r>
      <w:r w:rsidRPr="002E7659">
        <w:rPr>
          <w:b/>
          <w:sz w:val="20"/>
        </w:rPr>
        <w:t>The Company</w:t>
      </w:r>
      <w:r w:rsidRPr="002E7659">
        <w:rPr>
          <w:sz w:val="20"/>
        </w:rPr>
        <w:t xml:space="preserve"> shall be entitled to revise the </w:t>
      </w:r>
      <w:r w:rsidRPr="002E7659">
        <w:rPr>
          <w:b/>
          <w:sz w:val="20"/>
        </w:rPr>
        <w:t xml:space="preserve">Notification of GIS Asset Outage </w:t>
      </w:r>
      <w:r w:rsidRPr="002E7659">
        <w:rPr>
          <w:sz w:val="20"/>
        </w:rPr>
        <w:t>given under Clause 14.2 above at any time.</w:t>
      </w:r>
    </w:p>
    <w:p w14:paraId="539A3C75" w14:textId="77777777" w:rsidR="00107FA9" w:rsidRPr="002E7659" w:rsidRDefault="00107FA9" w:rsidP="00107FA9">
      <w:pPr>
        <w:spacing w:after="120" w:line="360" w:lineRule="auto"/>
        <w:ind w:left="567" w:hanging="567"/>
        <w:rPr>
          <w:sz w:val="20"/>
        </w:rPr>
      </w:pPr>
      <w:r w:rsidRPr="002E7659">
        <w:rPr>
          <w:sz w:val="20"/>
        </w:rPr>
        <w:t>14.5</w:t>
      </w:r>
      <w:r w:rsidRPr="002E7659">
        <w:rPr>
          <w:sz w:val="20"/>
        </w:rPr>
        <w:tab/>
        <w:t xml:space="preserve">The </w:t>
      </w:r>
      <w:r w:rsidRPr="002E7659">
        <w:rPr>
          <w:b/>
          <w:sz w:val="20"/>
        </w:rPr>
        <w:t>User</w:t>
      </w:r>
      <w:r w:rsidRPr="002E7659">
        <w:rPr>
          <w:sz w:val="20"/>
        </w:rPr>
        <w:t xml:space="preserve"> will acknowledge receipt of such </w:t>
      </w:r>
      <w:r w:rsidRPr="002E7659">
        <w:rPr>
          <w:b/>
          <w:sz w:val="20"/>
        </w:rPr>
        <w:t xml:space="preserve">Notification of GIS Asset Outage </w:t>
      </w:r>
      <w:r w:rsidRPr="002E7659">
        <w:rPr>
          <w:sz w:val="20"/>
        </w:rPr>
        <w:t xml:space="preserve">and in the case of a </w:t>
      </w:r>
      <w:r w:rsidRPr="002E7659">
        <w:rPr>
          <w:b/>
          <w:sz w:val="20"/>
        </w:rPr>
        <w:t>User</w:t>
      </w:r>
      <w:r w:rsidRPr="002E7659">
        <w:rPr>
          <w:sz w:val="20"/>
        </w:rPr>
        <w:t xml:space="preserve"> in the category of a </w:t>
      </w:r>
      <w:r w:rsidRPr="002E7659">
        <w:rPr>
          <w:b/>
          <w:sz w:val="20"/>
        </w:rPr>
        <w:t>Power Station</w:t>
      </w:r>
      <w:r w:rsidRPr="002E7659">
        <w:rPr>
          <w:sz w:val="20"/>
        </w:rPr>
        <w:t xml:space="preserve"> shall, where practicable, revise its </w:t>
      </w:r>
      <w:r w:rsidRPr="002E7659">
        <w:rPr>
          <w:b/>
          <w:sz w:val="20"/>
        </w:rPr>
        <w:t>Output Useable</w:t>
      </w:r>
      <w:r w:rsidRPr="002E7659">
        <w:rPr>
          <w:sz w:val="20"/>
        </w:rPr>
        <w:t xml:space="preserve"> forecast for the affected </w:t>
      </w:r>
      <w:r w:rsidRPr="002E7659">
        <w:rPr>
          <w:b/>
          <w:sz w:val="20"/>
        </w:rPr>
        <w:t xml:space="preserve">BM Unit </w:t>
      </w:r>
      <w:r w:rsidRPr="002E7659">
        <w:rPr>
          <w:sz w:val="20"/>
        </w:rPr>
        <w:t>accordingly.</w:t>
      </w:r>
    </w:p>
    <w:p w14:paraId="5F0E28F2" w14:textId="77777777" w:rsidR="00107FA9" w:rsidRPr="002E7659" w:rsidRDefault="00107FA9" w:rsidP="00107FA9">
      <w:pPr>
        <w:spacing w:after="120" w:line="360" w:lineRule="auto"/>
        <w:ind w:left="567" w:hanging="567"/>
        <w:rPr>
          <w:sz w:val="20"/>
        </w:rPr>
      </w:pPr>
      <w:r w:rsidRPr="002E7659">
        <w:rPr>
          <w:sz w:val="20"/>
        </w:rPr>
        <w:t>14.6</w:t>
      </w:r>
      <w:r w:rsidRPr="002E7659">
        <w:rPr>
          <w:sz w:val="20"/>
        </w:rPr>
        <w:tab/>
        <w:t xml:space="preserve">Following such </w:t>
      </w:r>
      <w:r w:rsidRPr="002E7659">
        <w:rPr>
          <w:b/>
          <w:sz w:val="20"/>
        </w:rPr>
        <w:t>Notification of GIS Asset Outage</w:t>
      </w:r>
      <w:r w:rsidRPr="002E7659">
        <w:rPr>
          <w:sz w:val="20"/>
        </w:rPr>
        <w:t xml:space="preserve"> in accordance with Clause 14.2 a </w:t>
      </w:r>
      <w:r w:rsidRPr="002E7659">
        <w:rPr>
          <w:b/>
          <w:sz w:val="20"/>
        </w:rPr>
        <w:t>User</w:t>
      </w:r>
      <w:r w:rsidRPr="002E7659">
        <w:rPr>
          <w:sz w:val="20"/>
        </w:rPr>
        <w:t xml:space="preserve"> in the category of a </w:t>
      </w:r>
      <w:r w:rsidRPr="002E7659">
        <w:rPr>
          <w:b/>
          <w:sz w:val="20"/>
        </w:rPr>
        <w:t>Power Station</w:t>
      </w:r>
      <w:r w:rsidRPr="002E7659">
        <w:rPr>
          <w:sz w:val="20"/>
        </w:rPr>
        <w:t xml:space="preserve"> shall:</w:t>
      </w:r>
    </w:p>
    <w:p w14:paraId="3D45C0F4" w14:textId="77777777" w:rsidR="00107FA9" w:rsidRPr="002E7659" w:rsidRDefault="00107FA9" w:rsidP="00107FA9">
      <w:pPr>
        <w:spacing w:after="120" w:line="360" w:lineRule="auto"/>
        <w:ind w:left="567" w:hanging="567"/>
        <w:rPr>
          <w:sz w:val="20"/>
        </w:rPr>
      </w:pPr>
      <w:r w:rsidRPr="002E7659">
        <w:rPr>
          <w:sz w:val="20"/>
        </w:rPr>
        <w:t>14.6.1</w:t>
      </w:r>
      <w:r w:rsidRPr="002E7659">
        <w:rPr>
          <w:sz w:val="20"/>
        </w:rPr>
        <w:tab/>
        <w:t xml:space="preserve"> (</w:t>
      </w:r>
      <w:proofErr w:type="spellStart"/>
      <w:r w:rsidRPr="002E7659">
        <w:rPr>
          <w:sz w:val="20"/>
        </w:rPr>
        <w:t>i</w:t>
      </w:r>
      <w:proofErr w:type="spellEnd"/>
      <w:r w:rsidRPr="002E7659">
        <w:rPr>
          <w:sz w:val="20"/>
        </w:rPr>
        <w:t xml:space="preserve">) ensure that the </w:t>
      </w:r>
      <w:r w:rsidRPr="002E7659">
        <w:rPr>
          <w:b/>
          <w:sz w:val="20"/>
        </w:rPr>
        <w:t>Maximum Export Limit</w:t>
      </w:r>
      <w:r w:rsidRPr="002E7659">
        <w:rPr>
          <w:sz w:val="20"/>
        </w:rPr>
        <w:t xml:space="preserve"> and </w:t>
      </w:r>
      <w:r w:rsidRPr="002E7659">
        <w:rPr>
          <w:b/>
          <w:sz w:val="20"/>
        </w:rPr>
        <w:t>Maximum Import Limit</w:t>
      </w:r>
      <w:r w:rsidRPr="002E7659">
        <w:rPr>
          <w:sz w:val="20"/>
        </w:rPr>
        <w:t xml:space="preserve"> for the </w:t>
      </w:r>
      <w:r w:rsidRPr="002E7659">
        <w:rPr>
          <w:b/>
          <w:sz w:val="20"/>
        </w:rPr>
        <w:t>BM Units</w:t>
      </w:r>
      <w:r w:rsidRPr="002E7659">
        <w:rPr>
          <w:sz w:val="20"/>
        </w:rPr>
        <w:t xml:space="preserve"> relating to the </w:t>
      </w:r>
      <w:r w:rsidRPr="002E7659">
        <w:rPr>
          <w:b/>
          <w:sz w:val="20"/>
        </w:rPr>
        <w:t>Power Station</w:t>
      </w:r>
      <w:r w:rsidRPr="002E7659">
        <w:rPr>
          <w:sz w:val="20"/>
        </w:rPr>
        <w:t xml:space="preserve"> reflects the outage of the </w:t>
      </w:r>
      <w:r w:rsidRPr="002E7659">
        <w:rPr>
          <w:b/>
          <w:sz w:val="20"/>
        </w:rPr>
        <w:t>GIS Assets</w:t>
      </w:r>
      <w:r w:rsidRPr="002E7659">
        <w:rPr>
          <w:sz w:val="20"/>
        </w:rPr>
        <w:t xml:space="preserve"> and (ii) operate its </w:t>
      </w:r>
      <w:r w:rsidRPr="002E7659">
        <w:rPr>
          <w:b/>
          <w:sz w:val="20"/>
        </w:rPr>
        <w:t>Power Station</w:t>
      </w:r>
      <w:r w:rsidRPr="002E7659">
        <w:rPr>
          <w:sz w:val="20"/>
        </w:rPr>
        <w:t xml:space="preserve"> to reflect the </w:t>
      </w:r>
      <w:r w:rsidRPr="002E7659">
        <w:rPr>
          <w:b/>
          <w:sz w:val="20"/>
        </w:rPr>
        <w:t>GIS Asset Outage</w:t>
      </w:r>
      <w:r w:rsidRPr="002E7659">
        <w:rPr>
          <w:sz w:val="20"/>
        </w:rPr>
        <w:t xml:space="preserve"> for all </w:t>
      </w:r>
      <w:r w:rsidRPr="002E7659">
        <w:rPr>
          <w:b/>
          <w:sz w:val="20"/>
        </w:rPr>
        <w:t>Settlement Periods</w:t>
      </w:r>
      <w:r w:rsidRPr="002E7659">
        <w:rPr>
          <w:sz w:val="20"/>
        </w:rPr>
        <w:t xml:space="preserve"> or parts thereof falling within the </w:t>
      </w:r>
      <w:r w:rsidRPr="002E7659">
        <w:rPr>
          <w:b/>
          <w:sz w:val="20"/>
        </w:rPr>
        <w:t>GIS Asset Outage Period</w:t>
      </w:r>
      <w:r w:rsidRPr="002E7659">
        <w:rPr>
          <w:sz w:val="20"/>
        </w:rPr>
        <w:t>.</w:t>
      </w:r>
    </w:p>
    <w:p w14:paraId="38081FD7" w14:textId="77777777" w:rsidR="00107FA9" w:rsidRPr="002E7659" w:rsidRDefault="00107FA9" w:rsidP="00107FA9">
      <w:pPr>
        <w:spacing w:after="120" w:line="360" w:lineRule="auto"/>
        <w:ind w:left="567" w:hanging="567"/>
        <w:rPr>
          <w:sz w:val="20"/>
        </w:rPr>
      </w:pPr>
      <w:r w:rsidRPr="002E7659">
        <w:rPr>
          <w:sz w:val="20"/>
        </w:rPr>
        <w:t>14.6.2</w:t>
      </w:r>
      <w:r w:rsidRPr="002E7659">
        <w:rPr>
          <w:sz w:val="20"/>
        </w:rPr>
        <w:tab/>
        <w:t xml:space="preserve">In the event that the </w:t>
      </w:r>
      <w:r w:rsidRPr="002E7659">
        <w:rPr>
          <w:b/>
          <w:sz w:val="20"/>
        </w:rPr>
        <w:t>User</w:t>
      </w:r>
      <w:r w:rsidRPr="002E7659">
        <w:rPr>
          <w:sz w:val="20"/>
        </w:rPr>
        <w:t xml:space="preserve"> does not comply with Clause 14.5 and Clause 14.6.1 above, </w:t>
      </w:r>
      <w:r w:rsidRPr="002E7659">
        <w:rPr>
          <w:b/>
          <w:sz w:val="20"/>
        </w:rPr>
        <w:t>The Company</w:t>
      </w:r>
      <w:r w:rsidRPr="002E7659">
        <w:rPr>
          <w:sz w:val="20"/>
        </w:rPr>
        <w:t xml:space="preserve"> shall issue </w:t>
      </w:r>
      <w:r w:rsidRPr="002E7659">
        <w:rPr>
          <w:b/>
          <w:sz w:val="20"/>
        </w:rPr>
        <w:t>Bid-Offer Acceptances</w:t>
      </w:r>
      <w:r w:rsidRPr="002E7659">
        <w:rPr>
          <w:sz w:val="20"/>
        </w:rPr>
        <w:t xml:space="preserve"> to the </w:t>
      </w:r>
      <w:r w:rsidRPr="002E7659">
        <w:rPr>
          <w:b/>
          <w:sz w:val="20"/>
        </w:rPr>
        <w:t>User</w:t>
      </w:r>
      <w:r w:rsidRPr="002E7659">
        <w:rPr>
          <w:sz w:val="20"/>
        </w:rPr>
        <w:t xml:space="preserve"> to reduce the export from and/or import to the affected </w:t>
      </w:r>
      <w:r w:rsidRPr="002E7659">
        <w:rPr>
          <w:b/>
          <w:sz w:val="20"/>
        </w:rPr>
        <w:t>BM Unit</w:t>
      </w:r>
      <w:r w:rsidRPr="002E7659">
        <w:rPr>
          <w:sz w:val="20"/>
        </w:rPr>
        <w:t xml:space="preserve"> to zero so that the effect is as if the </w:t>
      </w:r>
      <w:r w:rsidRPr="002E7659">
        <w:rPr>
          <w:b/>
          <w:sz w:val="20"/>
        </w:rPr>
        <w:t>User</w:t>
      </w:r>
      <w:r w:rsidRPr="002E7659">
        <w:rPr>
          <w:sz w:val="20"/>
        </w:rPr>
        <w:t xml:space="preserve"> had complied with the Clauses and the provisions of the </w:t>
      </w:r>
      <w:r w:rsidRPr="002E7659">
        <w:rPr>
          <w:b/>
          <w:sz w:val="20"/>
        </w:rPr>
        <w:t>Transmission Related Agreement</w:t>
      </w:r>
      <w:r w:rsidRPr="002E7659">
        <w:rPr>
          <w:sz w:val="20"/>
        </w:rPr>
        <w:t xml:space="preserve"> shall apply.</w:t>
      </w:r>
    </w:p>
    <w:p w14:paraId="2ABA54B9" w14:textId="77777777" w:rsidR="00107FA9" w:rsidRPr="002E7659" w:rsidRDefault="00107FA9" w:rsidP="00107FA9">
      <w:pPr>
        <w:spacing w:after="120" w:line="360" w:lineRule="auto"/>
        <w:ind w:left="567" w:hanging="567"/>
        <w:rPr>
          <w:sz w:val="20"/>
        </w:rPr>
      </w:pPr>
    </w:p>
    <w:p w14:paraId="4950F9F9" w14:textId="77777777" w:rsidR="00107FA9" w:rsidRPr="002E7659" w:rsidRDefault="00107FA9" w:rsidP="00107FA9">
      <w:pPr>
        <w:spacing w:after="120" w:line="360" w:lineRule="auto"/>
        <w:ind w:left="567" w:hanging="567"/>
        <w:rPr>
          <w:sz w:val="20"/>
        </w:rPr>
        <w:sectPr w:rsidR="00107FA9" w:rsidRPr="002E7659" w:rsidSect="003D0F1B">
          <w:footerReference w:type="default" r:id="rId10"/>
          <w:footerReference w:type="first" r:id="rId11"/>
          <w:pgSz w:w="11906" w:h="16838" w:code="9"/>
          <w:pgMar w:top="567" w:right="2722" w:bottom="567" w:left="1134" w:header="284" w:footer="284" w:gutter="0"/>
          <w:cols w:space="708"/>
          <w:titlePg/>
          <w:docGrid w:linePitch="360"/>
        </w:sectPr>
      </w:pPr>
    </w:p>
    <w:p w14:paraId="4292AB36" w14:textId="77777777" w:rsidR="00107FA9" w:rsidRPr="002E7659" w:rsidRDefault="00107FA9" w:rsidP="00107FA9">
      <w:pPr>
        <w:spacing w:after="120" w:line="360" w:lineRule="auto"/>
        <w:ind w:left="567" w:hanging="567"/>
        <w:rPr>
          <w:sz w:val="20"/>
        </w:rPr>
      </w:pPr>
    </w:p>
    <w:p w14:paraId="0FBF03B9" w14:textId="77777777" w:rsidR="00107FA9" w:rsidRDefault="00107FA9" w:rsidP="009E18A8">
      <w:pPr>
        <w:numPr>
          <w:ilvl w:val="1"/>
          <w:numId w:val="2"/>
        </w:numPr>
        <w:spacing w:after="120" w:line="360" w:lineRule="auto"/>
        <w:rPr>
          <w:sz w:val="20"/>
        </w:rPr>
      </w:pPr>
      <w:r w:rsidRPr="002E7659">
        <w:rPr>
          <w:sz w:val="20"/>
        </w:rPr>
        <w:t xml:space="preserve">For the avoidance of doubt any </w:t>
      </w:r>
      <w:proofErr w:type="spellStart"/>
      <w:r w:rsidRPr="002E7659">
        <w:rPr>
          <w:b/>
          <w:sz w:val="20"/>
        </w:rPr>
        <w:t>Deenergisation</w:t>
      </w:r>
      <w:proofErr w:type="spellEnd"/>
      <w:r w:rsidRPr="002E7659">
        <w:rPr>
          <w:sz w:val="20"/>
        </w:rPr>
        <w:t xml:space="preserve"> resulting from the </w:t>
      </w:r>
      <w:r w:rsidRPr="002E7659">
        <w:rPr>
          <w:b/>
          <w:sz w:val="20"/>
        </w:rPr>
        <w:t xml:space="preserve">GIS Asset Outage </w:t>
      </w:r>
      <w:r w:rsidRPr="002E7659">
        <w:rPr>
          <w:sz w:val="20"/>
        </w:rPr>
        <w:t xml:space="preserve">as set out in the relevant </w:t>
      </w:r>
      <w:r w:rsidRPr="002E7659">
        <w:rPr>
          <w:b/>
          <w:sz w:val="20"/>
        </w:rPr>
        <w:t xml:space="preserve">Notification of GIS Asset Outage </w:t>
      </w:r>
      <w:r w:rsidRPr="002E7659">
        <w:rPr>
          <w:sz w:val="20"/>
        </w:rPr>
        <w:t xml:space="preserve">constitutes an </w:t>
      </w:r>
      <w:r w:rsidRPr="002E7659">
        <w:rPr>
          <w:b/>
          <w:sz w:val="20"/>
        </w:rPr>
        <w:t xml:space="preserve">Allowed Interruption </w:t>
      </w:r>
      <w:r w:rsidRPr="002E7659">
        <w:rPr>
          <w:sz w:val="20"/>
        </w:rPr>
        <w:t xml:space="preserve">in the case of a </w:t>
      </w:r>
      <w:r w:rsidRPr="002E7659">
        <w:rPr>
          <w:b/>
          <w:sz w:val="20"/>
        </w:rPr>
        <w:t>User</w:t>
      </w:r>
      <w:r w:rsidRPr="002E7659">
        <w:rPr>
          <w:sz w:val="20"/>
        </w:rPr>
        <w:t xml:space="preserve"> in the category of a </w:t>
      </w:r>
      <w:r w:rsidRPr="002E7659">
        <w:rPr>
          <w:b/>
          <w:sz w:val="20"/>
        </w:rPr>
        <w:t>Power Station</w:t>
      </w:r>
      <w:r w:rsidRPr="002E7659">
        <w:rPr>
          <w:sz w:val="20"/>
        </w:rPr>
        <w:t xml:space="preserve"> and shall relieve </w:t>
      </w:r>
      <w:r w:rsidRPr="002E7659">
        <w:rPr>
          <w:b/>
          <w:sz w:val="20"/>
        </w:rPr>
        <w:t>The Company</w:t>
      </w:r>
      <w:r w:rsidRPr="002E7659">
        <w:rPr>
          <w:sz w:val="20"/>
        </w:rPr>
        <w:t xml:space="preserve"> from its obligations under </w:t>
      </w:r>
      <w:r w:rsidRPr="002E7659">
        <w:rPr>
          <w:b/>
          <w:sz w:val="20"/>
        </w:rPr>
        <w:t>CUSC</w:t>
      </w:r>
      <w:r w:rsidRPr="002E7659">
        <w:rPr>
          <w:sz w:val="20"/>
        </w:rPr>
        <w:t xml:space="preserve"> Section 2 Paragraphs 2.2.1 and 2.4 in the case of a </w:t>
      </w:r>
      <w:r w:rsidRPr="002E7659">
        <w:rPr>
          <w:b/>
          <w:sz w:val="20"/>
        </w:rPr>
        <w:t>User</w:t>
      </w:r>
      <w:r w:rsidRPr="002E7659">
        <w:rPr>
          <w:sz w:val="20"/>
        </w:rPr>
        <w:t xml:space="preserve"> in the category of a </w:t>
      </w:r>
      <w:r w:rsidRPr="002E7659">
        <w:rPr>
          <w:b/>
          <w:sz w:val="20"/>
        </w:rPr>
        <w:t>Non-Embedded Customer</w:t>
      </w:r>
      <w:r w:rsidRPr="002E7659">
        <w:rPr>
          <w:sz w:val="20"/>
        </w:rPr>
        <w:t xml:space="preserve"> or a </w:t>
      </w:r>
      <w:r w:rsidRPr="002E7659">
        <w:rPr>
          <w:b/>
          <w:sz w:val="20"/>
        </w:rPr>
        <w:t>Distribution System</w:t>
      </w:r>
      <w:r w:rsidRPr="002E7659">
        <w:rPr>
          <w:sz w:val="20"/>
        </w:rPr>
        <w:t xml:space="preserve"> directly connected to the </w:t>
      </w:r>
      <w:r w:rsidRPr="002E7659">
        <w:rPr>
          <w:b/>
          <w:sz w:val="20"/>
        </w:rPr>
        <w:t>National Electricity Transmission System</w:t>
      </w:r>
      <w:r w:rsidRPr="002E7659">
        <w:rPr>
          <w:sz w:val="20"/>
        </w:rPr>
        <w:t>.</w:t>
      </w:r>
    </w:p>
    <w:p w14:paraId="2DFE802A" w14:textId="77777777" w:rsidR="00C160BD" w:rsidRPr="00C160BD" w:rsidRDefault="00C160BD" w:rsidP="00C160BD">
      <w:pPr>
        <w:pStyle w:val="Heading4"/>
        <w:numPr>
          <w:ilvl w:val="0"/>
          <w:numId w:val="0"/>
        </w:numPr>
        <w:ind w:left="709" w:hanging="709"/>
        <w:rPr>
          <w:rStyle w:val="DeltaViewInsertion"/>
          <w:b/>
          <w:bCs w:val="0"/>
          <w:color w:val="auto"/>
          <w:sz w:val="20"/>
          <w:szCs w:val="20"/>
          <w:u w:val="none"/>
        </w:rPr>
      </w:pPr>
      <w:bookmarkStart w:id="29" w:name="_DV_C5"/>
      <w:r w:rsidRPr="00C160BD">
        <w:rPr>
          <w:rStyle w:val="DeltaViewInsertion"/>
          <w:b/>
          <w:bCs w:val="0"/>
          <w:color w:val="auto"/>
          <w:sz w:val="20"/>
          <w:szCs w:val="20"/>
          <w:u w:val="none"/>
        </w:rPr>
        <w:t>15</w:t>
      </w:r>
      <w:r w:rsidRPr="00C160BD">
        <w:rPr>
          <w:rStyle w:val="DeltaViewInsertion"/>
          <w:b/>
          <w:bCs w:val="0"/>
          <w:color w:val="auto"/>
          <w:sz w:val="20"/>
          <w:szCs w:val="20"/>
          <w:u w:val="none"/>
        </w:rPr>
        <w:tab/>
        <w:t>OTSDUW Build</w:t>
      </w:r>
      <w:bookmarkEnd w:id="29"/>
    </w:p>
    <w:p w14:paraId="17878854" w14:textId="77777777" w:rsidR="00C160BD" w:rsidRPr="00C160BD" w:rsidRDefault="00C160BD" w:rsidP="00C160BD">
      <w:pPr>
        <w:pStyle w:val="Heading4"/>
        <w:numPr>
          <w:ilvl w:val="0"/>
          <w:numId w:val="0"/>
        </w:numPr>
        <w:spacing w:line="360" w:lineRule="auto"/>
        <w:ind w:left="709" w:hanging="709"/>
        <w:rPr>
          <w:rStyle w:val="DeltaViewInsertion"/>
          <w:color w:val="auto"/>
          <w:sz w:val="20"/>
          <w:szCs w:val="20"/>
          <w:u w:val="none"/>
        </w:rPr>
      </w:pPr>
      <w:bookmarkStart w:id="30" w:name="_DV_C6"/>
      <w:r w:rsidRPr="00C160BD">
        <w:rPr>
          <w:rStyle w:val="DeltaViewInsertion"/>
          <w:color w:val="auto"/>
          <w:sz w:val="20"/>
          <w:szCs w:val="20"/>
          <w:u w:val="none"/>
        </w:rPr>
        <w:t>15.1</w:t>
      </w:r>
      <w:r w:rsidRPr="00C160BD">
        <w:rPr>
          <w:rStyle w:val="DeltaViewInsertion"/>
          <w:color w:val="auto"/>
          <w:sz w:val="20"/>
          <w:szCs w:val="20"/>
          <w:u w:val="none"/>
        </w:rPr>
        <w:tab/>
        <w:t xml:space="preserve">Where the </w:t>
      </w:r>
      <w:r w:rsidRPr="00C160BD">
        <w:rPr>
          <w:rStyle w:val="DeltaViewInsertion"/>
          <w:b/>
          <w:bCs w:val="0"/>
          <w:color w:val="auto"/>
          <w:sz w:val="20"/>
          <w:szCs w:val="20"/>
          <w:u w:val="none"/>
        </w:rPr>
        <w:t>Transmission Interface Site</w:t>
      </w:r>
      <w:r w:rsidRPr="00C160BD">
        <w:rPr>
          <w:rStyle w:val="DeltaViewInsertion"/>
          <w:color w:val="auto"/>
          <w:sz w:val="20"/>
          <w:szCs w:val="20"/>
          <w:u w:val="none"/>
        </w:rPr>
        <w:t xml:space="preserve"> is to be </w:t>
      </w:r>
      <w:r w:rsidRPr="00C160BD">
        <w:rPr>
          <w:rStyle w:val="DeltaViewInsertion"/>
          <w:b/>
          <w:bCs w:val="0"/>
          <w:color w:val="auto"/>
          <w:sz w:val="20"/>
          <w:szCs w:val="20"/>
          <w:u w:val="none"/>
        </w:rPr>
        <w:t>Operational</w:t>
      </w:r>
      <w:r w:rsidRPr="00C160BD">
        <w:rPr>
          <w:rStyle w:val="DeltaViewInsertion"/>
          <w:color w:val="auto"/>
          <w:sz w:val="20"/>
          <w:szCs w:val="20"/>
          <w:u w:val="none"/>
        </w:rPr>
        <w:t xml:space="preserve"> prior to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during such period the following provisions shall apply and the other provisions of this </w:t>
      </w:r>
      <w:r w:rsidRPr="00C160BD">
        <w:rPr>
          <w:rStyle w:val="DeltaViewInsertion"/>
          <w:b/>
          <w:bCs w:val="0"/>
          <w:color w:val="auto"/>
          <w:sz w:val="20"/>
          <w:szCs w:val="20"/>
          <w:u w:val="none"/>
        </w:rPr>
        <w:t>Bilateral Connection Agreement</w:t>
      </w:r>
      <w:r w:rsidRPr="00C160BD">
        <w:rPr>
          <w:rStyle w:val="DeltaViewInsertion"/>
          <w:color w:val="auto"/>
          <w:sz w:val="20"/>
          <w:szCs w:val="20"/>
          <w:u w:val="none"/>
        </w:rPr>
        <w:t xml:space="preserve"> shall be construed accordingly.</w:t>
      </w:r>
      <w:bookmarkEnd w:id="30"/>
    </w:p>
    <w:p w14:paraId="4585B36A" w14:textId="77777777" w:rsidR="00C160BD" w:rsidRPr="00C160BD" w:rsidRDefault="00C160BD" w:rsidP="00C160BD">
      <w:pPr>
        <w:pStyle w:val="Heading4"/>
        <w:numPr>
          <w:ilvl w:val="0"/>
          <w:numId w:val="0"/>
        </w:numPr>
        <w:spacing w:line="360" w:lineRule="auto"/>
        <w:ind w:left="700" w:hanging="700"/>
        <w:rPr>
          <w:rStyle w:val="DeltaViewInsertion"/>
          <w:color w:val="auto"/>
          <w:sz w:val="20"/>
          <w:szCs w:val="20"/>
          <w:u w:val="none"/>
        </w:rPr>
      </w:pPr>
      <w:bookmarkStart w:id="31" w:name="_DV_C7"/>
      <w:r w:rsidRPr="00C160BD">
        <w:rPr>
          <w:rStyle w:val="DeltaViewInsertion"/>
          <w:color w:val="auto"/>
          <w:sz w:val="20"/>
          <w:szCs w:val="20"/>
          <w:u w:val="none"/>
        </w:rPr>
        <w:t>15.2</w:t>
      </w:r>
      <w:r w:rsidRPr="00C160BD">
        <w:rPr>
          <w:rStyle w:val="DeltaViewInsertion"/>
          <w:color w:val="auto"/>
          <w:sz w:val="20"/>
          <w:szCs w:val="20"/>
          <w:u w:val="none"/>
        </w:rPr>
        <w:tab/>
        <w:t xml:space="preserve">The </w:t>
      </w:r>
      <w:r w:rsidRPr="00C160BD">
        <w:rPr>
          <w:rStyle w:val="DeltaViewInsertion"/>
          <w:b/>
          <w:bCs w:val="0"/>
          <w:color w:val="auto"/>
          <w:sz w:val="20"/>
          <w:szCs w:val="20"/>
          <w:u w:val="none"/>
        </w:rPr>
        <w:t xml:space="preserve">OTSUA </w:t>
      </w:r>
      <w:r w:rsidRPr="00C160BD">
        <w:rPr>
          <w:rStyle w:val="DeltaViewInsertion"/>
          <w:color w:val="auto"/>
          <w:sz w:val="20"/>
          <w:szCs w:val="20"/>
          <w:u w:val="none"/>
        </w:rPr>
        <w:t xml:space="preserve">will be connected to the </w:t>
      </w:r>
      <w:r w:rsidRPr="00C160BD">
        <w:rPr>
          <w:rStyle w:val="DeltaViewInsertion"/>
          <w:b/>
          <w:bCs w:val="0"/>
          <w:color w:val="auto"/>
          <w:sz w:val="20"/>
          <w:szCs w:val="20"/>
          <w:u w:val="none"/>
        </w:rPr>
        <w:t>National Electricity Transmission System</w:t>
      </w:r>
      <w:r w:rsidRPr="00C160BD">
        <w:rPr>
          <w:rStyle w:val="DeltaViewInsertion"/>
          <w:color w:val="auto"/>
          <w:sz w:val="20"/>
          <w:szCs w:val="20"/>
          <w:u w:val="none"/>
        </w:rPr>
        <w:t xml:space="preserve"> at the </w:t>
      </w:r>
      <w:r w:rsidRPr="00C160BD">
        <w:rPr>
          <w:rStyle w:val="DeltaViewInsertion"/>
          <w:b/>
          <w:bCs w:val="0"/>
          <w:color w:val="auto"/>
          <w:sz w:val="20"/>
          <w:szCs w:val="20"/>
          <w:u w:val="none"/>
        </w:rPr>
        <w:t>Transmission Interface Point</w:t>
      </w:r>
      <w:r w:rsidRPr="00C160BD">
        <w:rPr>
          <w:rStyle w:val="DeltaViewInsertion"/>
          <w:color w:val="auto"/>
          <w:sz w:val="20"/>
          <w:szCs w:val="20"/>
          <w:u w:val="none"/>
        </w:rPr>
        <w:t xml:space="preserve"> and:</w:t>
      </w:r>
      <w:bookmarkEnd w:id="31"/>
    </w:p>
    <w:p w14:paraId="3540CC7D" w14:textId="77777777" w:rsidR="00C160BD" w:rsidRPr="00C160BD" w:rsidRDefault="00C160BD" w:rsidP="00C160BD">
      <w:pPr>
        <w:pStyle w:val="Heading4"/>
        <w:numPr>
          <w:ilvl w:val="0"/>
          <w:numId w:val="3"/>
        </w:numPr>
        <w:autoSpaceDE w:val="0"/>
        <w:autoSpaceDN w:val="0"/>
        <w:adjustRightInd w:val="0"/>
        <w:spacing w:line="360" w:lineRule="auto"/>
        <w:rPr>
          <w:rStyle w:val="DeltaViewInsertion"/>
          <w:color w:val="auto"/>
          <w:sz w:val="20"/>
          <w:szCs w:val="20"/>
          <w:u w:val="none"/>
        </w:rPr>
      </w:pPr>
      <w:bookmarkStart w:id="32" w:name="_DV_C8"/>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the provisions of </w:t>
      </w:r>
      <w:r w:rsidRPr="00C160BD">
        <w:rPr>
          <w:rStyle w:val="DeltaViewInsertion"/>
          <w:b/>
          <w:bCs w:val="0"/>
          <w:color w:val="auto"/>
          <w:sz w:val="20"/>
          <w:szCs w:val="20"/>
          <w:u w:val="none"/>
        </w:rPr>
        <w:t>CUSC</w:t>
      </w:r>
      <w:r w:rsidRPr="00C160BD">
        <w:rPr>
          <w:rStyle w:val="DeltaViewInsertion"/>
          <w:color w:val="auto"/>
          <w:sz w:val="20"/>
          <w:szCs w:val="20"/>
          <w:u w:val="none"/>
        </w:rPr>
        <w:t xml:space="preserve"> Paragraphs 2.2, 2.3 and 2.4 shall apply by reference to the </w:t>
      </w:r>
      <w:r w:rsidRPr="00C160BD">
        <w:rPr>
          <w:rStyle w:val="DeltaViewInsertion"/>
          <w:b/>
          <w:bCs w:val="0"/>
          <w:color w:val="auto"/>
          <w:sz w:val="20"/>
          <w:szCs w:val="20"/>
          <w:u w:val="none"/>
        </w:rPr>
        <w:t>Transmission Interface Site</w:t>
      </w:r>
      <w:r w:rsidRPr="00C160BD">
        <w:rPr>
          <w:rStyle w:val="DeltaViewInsertion"/>
          <w:color w:val="auto"/>
          <w:sz w:val="20"/>
          <w:szCs w:val="20"/>
          <w:u w:val="none"/>
        </w:rPr>
        <w:t xml:space="preserve"> rather than the </w:t>
      </w:r>
      <w:r w:rsidRPr="00C160BD">
        <w:rPr>
          <w:rStyle w:val="DeltaViewInsertion"/>
          <w:b/>
          <w:bCs w:val="0"/>
          <w:color w:val="auto"/>
          <w:sz w:val="20"/>
          <w:szCs w:val="20"/>
          <w:u w:val="none"/>
        </w:rPr>
        <w:t xml:space="preserve">Connection </w:t>
      </w:r>
      <w:proofErr w:type="gramStart"/>
      <w:r w:rsidRPr="00C160BD">
        <w:rPr>
          <w:rStyle w:val="DeltaViewInsertion"/>
          <w:b/>
          <w:bCs w:val="0"/>
          <w:color w:val="auto"/>
          <w:sz w:val="20"/>
          <w:szCs w:val="20"/>
          <w:u w:val="none"/>
        </w:rPr>
        <w:t>Site</w:t>
      </w:r>
      <w:r w:rsidRPr="00C160BD">
        <w:rPr>
          <w:rStyle w:val="DeltaViewInsertion"/>
          <w:color w:val="auto"/>
          <w:sz w:val="20"/>
          <w:szCs w:val="20"/>
          <w:u w:val="none"/>
        </w:rPr>
        <w:t>;</w:t>
      </w:r>
      <w:bookmarkEnd w:id="32"/>
      <w:proofErr w:type="gramEnd"/>
    </w:p>
    <w:p w14:paraId="11F1AF3B" w14:textId="77777777" w:rsidR="00C160BD" w:rsidRPr="00C160BD" w:rsidRDefault="00C160BD" w:rsidP="00C160BD">
      <w:pPr>
        <w:numPr>
          <w:ilvl w:val="0"/>
          <w:numId w:val="3"/>
        </w:numPr>
        <w:autoSpaceDE w:val="0"/>
        <w:autoSpaceDN w:val="0"/>
        <w:adjustRightInd w:val="0"/>
        <w:spacing w:line="360" w:lineRule="auto"/>
        <w:rPr>
          <w:sz w:val="20"/>
        </w:rPr>
      </w:pPr>
      <w:bookmarkStart w:id="33" w:name="_DV_C9"/>
      <w:r w:rsidRPr="00C160BD">
        <w:rPr>
          <w:rStyle w:val="DeltaViewInsertion"/>
          <w:color w:val="auto"/>
          <w:sz w:val="20"/>
          <w:u w:val="none"/>
        </w:rPr>
        <w:t xml:space="preserve">until the </w:t>
      </w:r>
      <w:r w:rsidRPr="00C160BD">
        <w:rPr>
          <w:rStyle w:val="DeltaViewInsertion"/>
          <w:b/>
          <w:bCs/>
          <w:color w:val="auto"/>
          <w:sz w:val="20"/>
          <w:u w:val="none"/>
        </w:rPr>
        <w:t>OTSUA Transfer Time</w:t>
      </w:r>
      <w:r w:rsidRPr="00C160BD">
        <w:rPr>
          <w:rStyle w:val="DeltaViewInsertion"/>
          <w:color w:val="auto"/>
          <w:sz w:val="20"/>
          <w:u w:val="none"/>
        </w:rPr>
        <w:t xml:space="preserve"> the obligation at </w:t>
      </w:r>
      <w:r w:rsidRPr="00C160BD">
        <w:rPr>
          <w:rStyle w:val="DeltaViewInsertion"/>
          <w:b/>
          <w:bCs/>
          <w:color w:val="auto"/>
          <w:sz w:val="20"/>
          <w:u w:val="none"/>
        </w:rPr>
        <w:t>CUSC</w:t>
      </w:r>
      <w:r w:rsidRPr="00C160BD">
        <w:rPr>
          <w:rStyle w:val="DeltaViewInsertion"/>
          <w:color w:val="auto"/>
          <w:sz w:val="20"/>
          <w:u w:val="none"/>
        </w:rPr>
        <w:t xml:space="preserve"> Paragraph 2.5 shall apply by reference to the </w:t>
      </w:r>
      <w:r w:rsidRPr="00C160BD">
        <w:rPr>
          <w:rStyle w:val="DeltaViewInsertion"/>
          <w:b/>
          <w:bCs/>
          <w:color w:val="auto"/>
          <w:sz w:val="20"/>
          <w:u w:val="none"/>
        </w:rPr>
        <w:t>Transmission</w:t>
      </w:r>
      <w:r w:rsidRPr="00C160BD">
        <w:rPr>
          <w:rStyle w:val="DeltaViewInsertion"/>
          <w:color w:val="auto"/>
          <w:sz w:val="20"/>
          <w:u w:val="none"/>
        </w:rPr>
        <w:t xml:space="preserve"> </w:t>
      </w:r>
      <w:r w:rsidRPr="00C160BD">
        <w:rPr>
          <w:rStyle w:val="DeltaViewInsertion"/>
          <w:b/>
          <w:bCs/>
          <w:color w:val="auto"/>
          <w:sz w:val="20"/>
          <w:u w:val="none"/>
        </w:rPr>
        <w:t xml:space="preserve">Plant </w:t>
      </w:r>
      <w:r w:rsidRPr="00C160BD">
        <w:rPr>
          <w:rStyle w:val="DeltaViewInsertion"/>
          <w:color w:val="auto"/>
          <w:sz w:val="20"/>
          <w:u w:val="none"/>
        </w:rPr>
        <w:t xml:space="preserve">and </w:t>
      </w:r>
      <w:r w:rsidRPr="00C160BD">
        <w:rPr>
          <w:rStyle w:val="DeltaViewInsertion"/>
          <w:b/>
          <w:bCs/>
          <w:color w:val="auto"/>
          <w:sz w:val="20"/>
          <w:u w:val="none"/>
        </w:rPr>
        <w:t>Transmission Apparatus</w:t>
      </w:r>
      <w:r w:rsidRPr="00C160BD">
        <w:rPr>
          <w:rStyle w:val="DeltaViewInsertion"/>
          <w:color w:val="auto"/>
          <w:sz w:val="20"/>
          <w:u w:val="none"/>
        </w:rPr>
        <w:t xml:space="preserve"> at the </w:t>
      </w:r>
      <w:r w:rsidRPr="00C160BD">
        <w:rPr>
          <w:rStyle w:val="DeltaViewInsertion"/>
          <w:b/>
          <w:bCs/>
          <w:color w:val="auto"/>
          <w:sz w:val="20"/>
          <w:u w:val="none"/>
        </w:rPr>
        <w:t xml:space="preserve">Transmission Interface </w:t>
      </w:r>
      <w:proofErr w:type="gramStart"/>
      <w:r w:rsidRPr="00C160BD">
        <w:rPr>
          <w:rStyle w:val="DeltaViewInsertion"/>
          <w:b/>
          <w:bCs/>
          <w:color w:val="auto"/>
          <w:sz w:val="20"/>
          <w:u w:val="none"/>
        </w:rPr>
        <w:t>Site</w:t>
      </w:r>
      <w:r w:rsidRPr="00C160BD">
        <w:rPr>
          <w:rStyle w:val="DeltaViewInsertion"/>
          <w:color w:val="auto"/>
          <w:sz w:val="20"/>
          <w:u w:val="none"/>
        </w:rPr>
        <w:t>;</w:t>
      </w:r>
      <w:proofErr w:type="gramEnd"/>
      <w:r w:rsidRPr="00C160BD">
        <w:rPr>
          <w:rStyle w:val="DeltaViewInsertion"/>
          <w:color w:val="auto"/>
          <w:sz w:val="20"/>
          <w:u w:val="none"/>
        </w:rPr>
        <w:t xml:space="preserve"> </w:t>
      </w:r>
      <w:bookmarkEnd w:id="33"/>
    </w:p>
    <w:p w14:paraId="7FDC1969" w14:textId="77777777" w:rsidR="00C160BD" w:rsidRPr="00C160BD" w:rsidRDefault="00C160BD" w:rsidP="00C160BD">
      <w:pPr>
        <w:pStyle w:val="Heading4"/>
        <w:numPr>
          <w:ilvl w:val="0"/>
          <w:numId w:val="3"/>
        </w:numPr>
        <w:autoSpaceDE w:val="0"/>
        <w:autoSpaceDN w:val="0"/>
        <w:adjustRightInd w:val="0"/>
        <w:spacing w:line="360" w:lineRule="auto"/>
        <w:rPr>
          <w:rStyle w:val="DeltaViewInsertion"/>
          <w:color w:val="auto"/>
          <w:sz w:val="20"/>
          <w:szCs w:val="20"/>
          <w:u w:val="none"/>
        </w:rPr>
      </w:pPr>
      <w:bookmarkStart w:id="34" w:name="_DV_C10"/>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in addition to its obligations at Clause 8 of this </w:t>
      </w:r>
      <w:r w:rsidRPr="00C160BD">
        <w:rPr>
          <w:rStyle w:val="DeltaViewInsertion"/>
          <w:b/>
          <w:bCs w:val="0"/>
          <w:color w:val="auto"/>
          <w:sz w:val="20"/>
          <w:szCs w:val="20"/>
          <w:u w:val="none"/>
        </w:rPr>
        <w:t>Bilateral Connection Agreement</w:t>
      </w:r>
      <w:r w:rsidRPr="00C160BD">
        <w:rPr>
          <w:rStyle w:val="DeltaViewInsertion"/>
          <w:color w:val="auto"/>
          <w:sz w:val="20"/>
          <w:szCs w:val="20"/>
          <w:u w:val="none"/>
        </w:rPr>
        <w:t xml:space="preserve">, the </w:t>
      </w:r>
      <w:r w:rsidRPr="00C160BD">
        <w:rPr>
          <w:rStyle w:val="DeltaViewInsertion"/>
          <w:b/>
          <w:bCs w:val="0"/>
          <w:color w:val="auto"/>
          <w:sz w:val="20"/>
          <w:szCs w:val="20"/>
          <w:u w:val="none"/>
        </w:rPr>
        <w:t xml:space="preserve">User </w:t>
      </w:r>
      <w:r w:rsidRPr="00C160BD">
        <w:rPr>
          <w:rStyle w:val="DeltaViewInsertion"/>
          <w:color w:val="auto"/>
          <w:sz w:val="20"/>
          <w:szCs w:val="20"/>
          <w:u w:val="none"/>
        </w:rPr>
        <w:t xml:space="preserve">shall operate the </w:t>
      </w:r>
      <w:r w:rsidRPr="00C160BD">
        <w:rPr>
          <w:rStyle w:val="DeltaViewInsertion"/>
          <w:b/>
          <w:bCs w:val="0"/>
          <w:color w:val="auto"/>
          <w:sz w:val="20"/>
          <w:szCs w:val="20"/>
          <w:u w:val="none"/>
        </w:rPr>
        <w:t>OTSUA</w:t>
      </w:r>
      <w:r w:rsidRPr="00C160BD">
        <w:rPr>
          <w:rStyle w:val="DeltaViewInsertion"/>
          <w:color w:val="auto"/>
          <w:sz w:val="20"/>
          <w:szCs w:val="20"/>
          <w:u w:val="none"/>
        </w:rPr>
        <w:t xml:space="preserve"> in accordance with Appendices OF3 and OF4 to the </w:t>
      </w:r>
      <w:r w:rsidRPr="00C160BD">
        <w:rPr>
          <w:rStyle w:val="DeltaViewInsertion"/>
          <w:b/>
          <w:bCs w:val="0"/>
          <w:color w:val="auto"/>
          <w:sz w:val="20"/>
          <w:szCs w:val="20"/>
          <w:u w:val="none"/>
        </w:rPr>
        <w:t>Construction</w:t>
      </w:r>
      <w:r w:rsidRPr="00C160BD">
        <w:rPr>
          <w:rStyle w:val="DeltaViewInsertion"/>
          <w:color w:val="auto"/>
          <w:sz w:val="20"/>
          <w:szCs w:val="20"/>
          <w:u w:val="none"/>
        </w:rPr>
        <w:t xml:space="preserve"> </w:t>
      </w:r>
      <w:proofErr w:type="gramStart"/>
      <w:r w:rsidRPr="00C160BD">
        <w:rPr>
          <w:rStyle w:val="DeltaViewInsertion"/>
          <w:b/>
          <w:bCs w:val="0"/>
          <w:color w:val="auto"/>
          <w:sz w:val="20"/>
          <w:szCs w:val="20"/>
          <w:u w:val="none"/>
        </w:rPr>
        <w:t>Agreement</w:t>
      </w:r>
      <w:r w:rsidRPr="00C160BD">
        <w:rPr>
          <w:rStyle w:val="DeltaViewInsertion"/>
          <w:color w:val="auto"/>
          <w:sz w:val="20"/>
          <w:szCs w:val="20"/>
          <w:u w:val="none"/>
        </w:rPr>
        <w:t>;</w:t>
      </w:r>
      <w:bookmarkStart w:id="35" w:name="_DV_C11"/>
      <w:bookmarkEnd w:id="34"/>
      <w:proofErr w:type="gramEnd"/>
    </w:p>
    <w:p w14:paraId="39C7CD14" w14:textId="77777777" w:rsidR="00C160BD" w:rsidRPr="00C160BD" w:rsidRDefault="00C160BD" w:rsidP="00C160BD">
      <w:pPr>
        <w:pStyle w:val="Heading4"/>
        <w:numPr>
          <w:ilvl w:val="0"/>
          <w:numId w:val="3"/>
        </w:numPr>
        <w:autoSpaceDE w:val="0"/>
        <w:autoSpaceDN w:val="0"/>
        <w:adjustRightInd w:val="0"/>
        <w:spacing w:line="360" w:lineRule="auto"/>
        <w:rPr>
          <w:sz w:val="20"/>
          <w:szCs w:val="20"/>
        </w:rPr>
      </w:pPr>
      <w:bookmarkStart w:id="36" w:name="_DV_C12"/>
      <w:bookmarkEnd w:id="35"/>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the </w:t>
      </w:r>
      <w:r w:rsidRPr="00C160BD">
        <w:rPr>
          <w:rStyle w:val="DeltaViewInsertion"/>
          <w:b/>
          <w:bCs w:val="0"/>
          <w:color w:val="auto"/>
          <w:sz w:val="20"/>
          <w:szCs w:val="20"/>
          <w:u w:val="none"/>
        </w:rPr>
        <w:t xml:space="preserve">User </w:t>
      </w:r>
      <w:r w:rsidRPr="00C160BD">
        <w:rPr>
          <w:rStyle w:val="DeltaViewInsertion"/>
          <w:color w:val="auto"/>
          <w:sz w:val="20"/>
          <w:szCs w:val="20"/>
          <w:u w:val="none"/>
        </w:rPr>
        <w:t xml:space="preserve">shall comply with the </w:t>
      </w:r>
      <w:proofErr w:type="gramStart"/>
      <w:r w:rsidRPr="00C160BD">
        <w:rPr>
          <w:rStyle w:val="DeltaViewInsertion"/>
          <w:color w:val="auto"/>
          <w:sz w:val="20"/>
          <w:szCs w:val="20"/>
          <w:u w:val="none"/>
        </w:rPr>
        <w:t>site specific</w:t>
      </w:r>
      <w:proofErr w:type="gramEnd"/>
      <w:r w:rsidRPr="00C160BD">
        <w:rPr>
          <w:rStyle w:val="DeltaViewInsertion"/>
          <w:color w:val="auto"/>
          <w:sz w:val="20"/>
          <w:szCs w:val="20"/>
          <w:u w:val="none"/>
        </w:rPr>
        <w:t xml:space="preserve"> technical conditions set out in Appendix OF5 to the </w:t>
      </w:r>
      <w:r w:rsidRPr="00C160BD">
        <w:rPr>
          <w:rStyle w:val="DeltaViewInsertion"/>
          <w:b/>
          <w:bCs w:val="0"/>
          <w:color w:val="auto"/>
          <w:sz w:val="20"/>
          <w:szCs w:val="20"/>
          <w:u w:val="none"/>
        </w:rPr>
        <w:t>Construction Agreement</w:t>
      </w:r>
      <w:r w:rsidRPr="00C160BD">
        <w:rPr>
          <w:rStyle w:val="DeltaViewInsertion"/>
          <w:color w:val="auto"/>
          <w:sz w:val="20"/>
          <w:szCs w:val="20"/>
          <w:u w:val="none"/>
        </w:rPr>
        <w:t xml:space="preserve"> and </w:t>
      </w:r>
      <w:r w:rsidRPr="00C160BD">
        <w:rPr>
          <w:rStyle w:val="DeltaViewInsertion"/>
          <w:b/>
          <w:bCs w:val="0"/>
          <w:color w:val="auto"/>
          <w:sz w:val="20"/>
          <w:szCs w:val="20"/>
          <w:u w:val="none"/>
        </w:rPr>
        <w:t>CUSC</w:t>
      </w:r>
      <w:r w:rsidRPr="00C160BD">
        <w:rPr>
          <w:rStyle w:val="DeltaViewInsertion"/>
          <w:color w:val="auto"/>
          <w:sz w:val="20"/>
          <w:szCs w:val="20"/>
          <w:u w:val="none"/>
        </w:rPr>
        <w:t xml:space="preserve"> Paragraph 2.9.3 shall also apply by reference to Appendices OF1, OF3, OF4 and OF5 as attached to the </w:t>
      </w:r>
      <w:r w:rsidRPr="00C160BD">
        <w:rPr>
          <w:rStyle w:val="DeltaViewInsertion"/>
          <w:b/>
          <w:bCs w:val="0"/>
          <w:color w:val="auto"/>
          <w:sz w:val="20"/>
          <w:szCs w:val="20"/>
          <w:u w:val="none"/>
        </w:rPr>
        <w:t>Construction Agreement</w:t>
      </w:r>
      <w:r w:rsidRPr="00C160BD">
        <w:rPr>
          <w:rStyle w:val="DeltaViewInsertion"/>
          <w:color w:val="auto"/>
          <w:sz w:val="20"/>
          <w:szCs w:val="20"/>
          <w:u w:val="none"/>
        </w:rPr>
        <w:t>;</w:t>
      </w:r>
      <w:bookmarkEnd w:id="36"/>
    </w:p>
    <w:p w14:paraId="41133C87" w14:textId="77777777" w:rsidR="00C160BD" w:rsidRPr="00C160BD" w:rsidRDefault="00C160BD" w:rsidP="00C160BD">
      <w:pPr>
        <w:ind w:left="709"/>
        <w:rPr>
          <w:sz w:val="20"/>
        </w:rPr>
      </w:pPr>
      <w:bookmarkStart w:id="37" w:name="_DV_C13"/>
    </w:p>
    <w:p w14:paraId="1A05CCBB" w14:textId="77777777" w:rsidR="00C160BD" w:rsidRPr="00C160BD" w:rsidRDefault="00C160BD" w:rsidP="00C160BD">
      <w:pPr>
        <w:numPr>
          <w:ilvl w:val="0"/>
          <w:numId w:val="3"/>
        </w:numPr>
        <w:autoSpaceDE w:val="0"/>
        <w:autoSpaceDN w:val="0"/>
        <w:adjustRightInd w:val="0"/>
        <w:spacing w:line="360" w:lineRule="auto"/>
        <w:rPr>
          <w:sz w:val="20"/>
        </w:rPr>
      </w:pPr>
      <w:bookmarkStart w:id="38" w:name="_DV_C14"/>
      <w:bookmarkEnd w:id="37"/>
      <w:r w:rsidRPr="00C160BD">
        <w:rPr>
          <w:rStyle w:val="DeltaViewInsertion"/>
          <w:color w:val="auto"/>
          <w:sz w:val="20"/>
          <w:u w:val="none"/>
        </w:rPr>
        <w:t xml:space="preserve">the division of ownership of </w:t>
      </w:r>
      <w:r w:rsidRPr="00C160BD">
        <w:rPr>
          <w:rStyle w:val="DeltaViewInsertion"/>
          <w:b/>
          <w:bCs/>
          <w:color w:val="auto"/>
          <w:sz w:val="20"/>
          <w:u w:val="none"/>
        </w:rPr>
        <w:t xml:space="preserve">Plant </w:t>
      </w:r>
      <w:r w:rsidRPr="00C160BD">
        <w:rPr>
          <w:rStyle w:val="DeltaViewInsertion"/>
          <w:color w:val="auto"/>
          <w:sz w:val="20"/>
          <w:u w:val="none"/>
        </w:rPr>
        <w:t xml:space="preserve">and </w:t>
      </w:r>
      <w:r w:rsidRPr="00C160BD">
        <w:rPr>
          <w:rStyle w:val="DeltaViewInsertion"/>
          <w:b/>
          <w:bCs/>
          <w:color w:val="auto"/>
          <w:sz w:val="20"/>
          <w:u w:val="none"/>
        </w:rPr>
        <w:t>Apparatus</w:t>
      </w:r>
      <w:r w:rsidRPr="00C160BD">
        <w:rPr>
          <w:rStyle w:val="DeltaViewInsertion"/>
          <w:color w:val="auto"/>
          <w:sz w:val="20"/>
          <w:u w:val="none"/>
        </w:rPr>
        <w:t xml:space="preserve"> at the </w:t>
      </w:r>
      <w:r w:rsidRPr="00C160BD">
        <w:rPr>
          <w:rStyle w:val="DeltaViewInsertion"/>
          <w:b/>
          <w:bCs/>
          <w:color w:val="auto"/>
          <w:sz w:val="20"/>
          <w:u w:val="none"/>
        </w:rPr>
        <w:t>Transmission Interface</w:t>
      </w:r>
      <w:r w:rsidRPr="00C160BD">
        <w:rPr>
          <w:rStyle w:val="DeltaViewInsertion"/>
          <w:color w:val="auto"/>
          <w:sz w:val="20"/>
          <w:u w:val="none"/>
        </w:rPr>
        <w:t xml:space="preserve"> </w:t>
      </w:r>
      <w:r w:rsidRPr="00C160BD">
        <w:rPr>
          <w:rStyle w:val="DeltaViewInsertion"/>
          <w:b/>
          <w:bCs/>
          <w:color w:val="auto"/>
          <w:sz w:val="20"/>
          <w:u w:val="none"/>
        </w:rPr>
        <w:t>Site</w:t>
      </w:r>
      <w:r w:rsidRPr="00C160BD">
        <w:rPr>
          <w:rStyle w:val="DeltaViewInsertion"/>
          <w:color w:val="auto"/>
          <w:sz w:val="20"/>
          <w:u w:val="none"/>
        </w:rPr>
        <w:t xml:space="preserve"> shall be at </w:t>
      </w:r>
      <w:r w:rsidRPr="00C160BD">
        <w:rPr>
          <w:rStyle w:val="DeltaViewInsertion"/>
          <w:i/>
          <w:iCs/>
          <w:color w:val="auto"/>
          <w:sz w:val="20"/>
          <w:u w:val="none"/>
        </w:rPr>
        <w:t>[describe electrical or other boundary</w:t>
      </w:r>
      <w:r w:rsidRPr="00C160BD">
        <w:rPr>
          <w:rStyle w:val="DeltaViewInsertion"/>
          <w:color w:val="auto"/>
          <w:sz w:val="20"/>
          <w:u w:val="none"/>
        </w:rPr>
        <w:t xml:space="preserve">] and where there are </w:t>
      </w:r>
      <w:r w:rsidRPr="00C160BD">
        <w:rPr>
          <w:rStyle w:val="DeltaViewInsertion"/>
          <w:b/>
          <w:bCs/>
          <w:color w:val="auto"/>
          <w:sz w:val="20"/>
          <w:u w:val="none"/>
        </w:rPr>
        <w:t>GIS Assets</w:t>
      </w:r>
      <w:r w:rsidRPr="00C160BD">
        <w:rPr>
          <w:rStyle w:val="DeltaViewInsertion"/>
          <w:color w:val="auto"/>
          <w:sz w:val="20"/>
          <w:u w:val="none"/>
        </w:rPr>
        <w:t xml:space="preserve"> at the </w:t>
      </w:r>
      <w:r w:rsidRPr="00C160BD">
        <w:rPr>
          <w:rStyle w:val="DeltaViewInsertion"/>
          <w:b/>
          <w:bCs/>
          <w:color w:val="auto"/>
          <w:sz w:val="20"/>
          <w:u w:val="none"/>
        </w:rPr>
        <w:t>Transmission</w:t>
      </w:r>
      <w:r w:rsidRPr="00C160BD">
        <w:rPr>
          <w:rStyle w:val="DeltaViewInsertion"/>
          <w:color w:val="auto"/>
          <w:sz w:val="20"/>
          <w:u w:val="none"/>
        </w:rPr>
        <w:t xml:space="preserve"> substation at the </w:t>
      </w:r>
      <w:r w:rsidRPr="00C160BD">
        <w:rPr>
          <w:rStyle w:val="DeltaViewInsertion"/>
          <w:b/>
          <w:bCs/>
          <w:color w:val="auto"/>
          <w:sz w:val="20"/>
          <w:u w:val="none"/>
        </w:rPr>
        <w:t>Transmission Interface Site</w:t>
      </w:r>
      <w:r w:rsidRPr="00C160BD">
        <w:rPr>
          <w:rStyle w:val="DeltaViewInsertion"/>
          <w:color w:val="auto"/>
          <w:sz w:val="20"/>
          <w:u w:val="none"/>
        </w:rPr>
        <w:t xml:space="preserve"> the </w:t>
      </w:r>
      <w:r w:rsidRPr="00C160BD">
        <w:rPr>
          <w:rStyle w:val="DeltaViewInsertion"/>
          <w:b/>
          <w:bCs/>
          <w:color w:val="auto"/>
          <w:sz w:val="20"/>
          <w:u w:val="none"/>
        </w:rPr>
        <w:t>GIS Outage Restrictions</w:t>
      </w:r>
      <w:r w:rsidRPr="00C160BD">
        <w:rPr>
          <w:rStyle w:val="DeltaViewInsertion"/>
          <w:color w:val="auto"/>
          <w:sz w:val="20"/>
          <w:u w:val="none"/>
        </w:rPr>
        <w:t xml:space="preserve"> will apply depending on such </w:t>
      </w:r>
      <w:proofErr w:type="gramStart"/>
      <w:r w:rsidRPr="00C160BD">
        <w:rPr>
          <w:rStyle w:val="DeltaViewInsertion"/>
          <w:color w:val="auto"/>
          <w:sz w:val="20"/>
          <w:u w:val="none"/>
        </w:rPr>
        <w:t>boundary;</w:t>
      </w:r>
      <w:bookmarkEnd w:id="38"/>
      <w:proofErr w:type="gramEnd"/>
    </w:p>
    <w:p w14:paraId="6B8BD28F" w14:textId="77777777" w:rsidR="00C160BD" w:rsidRPr="00C160BD" w:rsidRDefault="00C160BD" w:rsidP="00C160BD">
      <w:pPr>
        <w:rPr>
          <w:sz w:val="20"/>
        </w:rPr>
      </w:pPr>
      <w:bookmarkStart w:id="39" w:name="_DV_C15"/>
    </w:p>
    <w:p w14:paraId="6E19B3BA" w14:textId="77777777" w:rsidR="00C160BD" w:rsidRPr="00C160BD" w:rsidRDefault="00C160BD" w:rsidP="00C160BD">
      <w:pPr>
        <w:numPr>
          <w:ilvl w:val="0"/>
          <w:numId w:val="3"/>
        </w:numPr>
        <w:autoSpaceDE w:val="0"/>
        <w:autoSpaceDN w:val="0"/>
        <w:adjustRightInd w:val="0"/>
        <w:spacing w:line="360" w:lineRule="auto"/>
        <w:rPr>
          <w:sz w:val="20"/>
        </w:rPr>
      </w:pPr>
      <w:bookmarkStart w:id="40" w:name="_DV_C16"/>
      <w:bookmarkEnd w:id="39"/>
      <w:r w:rsidRPr="00C160BD">
        <w:rPr>
          <w:rStyle w:val="DeltaViewInsertion"/>
          <w:color w:val="auto"/>
          <w:sz w:val="20"/>
          <w:u w:val="none"/>
        </w:rPr>
        <w:t xml:space="preserve">until the </w:t>
      </w:r>
      <w:r w:rsidRPr="00C160BD">
        <w:rPr>
          <w:rStyle w:val="DeltaViewInsertion"/>
          <w:b/>
          <w:bCs/>
          <w:color w:val="auto"/>
          <w:sz w:val="20"/>
          <w:u w:val="none"/>
        </w:rPr>
        <w:t xml:space="preserve">OTSUA Transfer Time </w:t>
      </w:r>
      <w:r w:rsidRPr="00C160BD">
        <w:rPr>
          <w:rStyle w:val="DeltaViewInsertion"/>
          <w:color w:val="auto"/>
          <w:sz w:val="20"/>
          <w:u w:val="none"/>
        </w:rPr>
        <w:t xml:space="preserve">the </w:t>
      </w:r>
      <w:r w:rsidRPr="00C160BD">
        <w:rPr>
          <w:rStyle w:val="DeltaViewInsertion"/>
          <w:b/>
          <w:bCs/>
          <w:color w:val="auto"/>
          <w:sz w:val="20"/>
          <w:u w:val="none"/>
        </w:rPr>
        <w:t xml:space="preserve">Connection Charges </w:t>
      </w:r>
      <w:r w:rsidRPr="00C160BD">
        <w:rPr>
          <w:rStyle w:val="DeltaViewInsertion"/>
          <w:color w:val="auto"/>
          <w:sz w:val="20"/>
          <w:u w:val="none"/>
        </w:rPr>
        <w:t xml:space="preserve">and </w:t>
      </w:r>
      <w:r w:rsidRPr="00C160BD">
        <w:rPr>
          <w:rStyle w:val="DeltaViewInsertion"/>
          <w:b/>
          <w:bCs/>
          <w:color w:val="auto"/>
          <w:sz w:val="20"/>
          <w:u w:val="none"/>
        </w:rPr>
        <w:t>Use of System Charges</w:t>
      </w:r>
      <w:r w:rsidRPr="00C160BD">
        <w:rPr>
          <w:rStyle w:val="DeltaViewInsertion"/>
          <w:color w:val="auto"/>
          <w:sz w:val="20"/>
          <w:u w:val="none"/>
        </w:rPr>
        <w:t xml:space="preserve"> shall not take account of any</w:t>
      </w:r>
      <w:r w:rsidRPr="00C160BD">
        <w:rPr>
          <w:rStyle w:val="DeltaViewInsertion"/>
          <w:b/>
          <w:bCs/>
          <w:color w:val="auto"/>
          <w:sz w:val="20"/>
          <w:u w:val="none"/>
        </w:rPr>
        <w:t xml:space="preserve"> OTSUA </w:t>
      </w:r>
      <w:r w:rsidRPr="00C160BD">
        <w:rPr>
          <w:rStyle w:val="DeltaViewInsertion"/>
          <w:color w:val="auto"/>
          <w:sz w:val="20"/>
          <w:u w:val="none"/>
        </w:rPr>
        <w:t>that will, at the</w:t>
      </w:r>
      <w:r w:rsidRPr="00C160BD">
        <w:rPr>
          <w:rStyle w:val="DeltaViewInsertion"/>
          <w:b/>
          <w:bCs/>
          <w:color w:val="auto"/>
          <w:sz w:val="20"/>
          <w:u w:val="none"/>
        </w:rPr>
        <w:t xml:space="preserve"> OTSUA Transfer Time</w:t>
      </w:r>
      <w:r w:rsidRPr="00C160BD">
        <w:rPr>
          <w:rStyle w:val="DeltaViewInsertion"/>
          <w:color w:val="auto"/>
          <w:sz w:val="20"/>
          <w:u w:val="none"/>
        </w:rPr>
        <w:t>, become</w:t>
      </w:r>
      <w:r w:rsidRPr="00C160BD">
        <w:rPr>
          <w:rStyle w:val="DeltaViewInsertion"/>
          <w:b/>
          <w:bCs/>
          <w:color w:val="auto"/>
          <w:sz w:val="20"/>
          <w:u w:val="none"/>
        </w:rPr>
        <w:t xml:space="preserve"> Transmission Connection </w:t>
      </w:r>
      <w:proofErr w:type="gramStart"/>
      <w:r w:rsidRPr="00C160BD">
        <w:rPr>
          <w:rStyle w:val="DeltaViewInsertion"/>
          <w:b/>
          <w:bCs/>
          <w:color w:val="auto"/>
          <w:sz w:val="20"/>
          <w:u w:val="none"/>
        </w:rPr>
        <w:t>Assets</w:t>
      </w:r>
      <w:r w:rsidRPr="00C160BD">
        <w:rPr>
          <w:rStyle w:val="DeltaViewInsertion"/>
          <w:color w:val="auto"/>
          <w:sz w:val="20"/>
          <w:u w:val="none"/>
        </w:rPr>
        <w:t>;</w:t>
      </w:r>
      <w:bookmarkEnd w:id="40"/>
      <w:proofErr w:type="gramEnd"/>
    </w:p>
    <w:p w14:paraId="6B10E978" w14:textId="77777777" w:rsidR="00C160BD" w:rsidRPr="00C160BD" w:rsidRDefault="00C160BD" w:rsidP="00C160BD">
      <w:pPr>
        <w:spacing w:line="360" w:lineRule="auto"/>
        <w:rPr>
          <w:b/>
          <w:bCs/>
          <w:sz w:val="20"/>
        </w:rPr>
      </w:pPr>
      <w:bookmarkStart w:id="41" w:name="_DV_C17"/>
    </w:p>
    <w:p w14:paraId="02D98706" w14:textId="77777777" w:rsidR="00C160BD" w:rsidRPr="00C160BD" w:rsidRDefault="00C160BD" w:rsidP="00C160BD">
      <w:pPr>
        <w:numPr>
          <w:ilvl w:val="0"/>
          <w:numId w:val="3"/>
        </w:numPr>
        <w:autoSpaceDE w:val="0"/>
        <w:autoSpaceDN w:val="0"/>
        <w:adjustRightInd w:val="0"/>
        <w:spacing w:line="360" w:lineRule="auto"/>
        <w:rPr>
          <w:sz w:val="20"/>
        </w:rPr>
      </w:pPr>
      <w:bookmarkStart w:id="42" w:name="_DV_C18"/>
      <w:bookmarkEnd w:id="41"/>
      <w:r w:rsidRPr="00C160BD">
        <w:rPr>
          <w:rStyle w:val="DeltaViewInsertion"/>
          <w:color w:val="auto"/>
          <w:sz w:val="20"/>
          <w:u w:val="none"/>
        </w:rPr>
        <w:t xml:space="preserve">at and after the </w:t>
      </w:r>
      <w:r w:rsidRPr="00C160BD">
        <w:rPr>
          <w:rStyle w:val="DeltaViewInsertion"/>
          <w:b/>
          <w:bCs/>
          <w:color w:val="auto"/>
          <w:sz w:val="20"/>
          <w:u w:val="none"/>
        </w:rPr>
        <w:t xml:space="preserve">OTSUA Transfer Time </w:t>
      </w:r>
      <w:r w:rsidRPr="00C160BD">
        <w:rPr>
          <w:rStyle w:val="DeltaViewInsertion"/>
          <w:color w:val="auto"/>
          <w:sz w:val="20"/>
          <w:u w:val="none"/>
        </w:rPr>
        <w:t xml:space="preserve">the </w:t>
      </w:r>
      <w:r w:rsidRPr="00C160BD">
        <w:rPr>
          <w:rStyle w:val="DeltaViewInsertion"/>
          <w:b/>
          <w:bCs/>
          <w:color w:val="auto"/>
          <w:sz w:val="20"/>
          <w:u w:val="none"/>
        </w:rPr>
        <w:t xml:space="preserve">Connection Charges </w:t>
      </w:r>
      <w:r w:rsidRPr="00C160BD">
        <w:rPr>
          <w:rStyle w:val="DeltaViewInsertion"/>
          <w:color w:val="auto"/>
          <w:sz w:val="20"/>
          <w:u w:val="none"/>
        </w:rPr>
        <w:t xml:space="preserve">and </w:t>
      </w:r>
      <w:r w:rsidRPr="00C160BD">
        <w:rPr>
          <w:rStyle w:val="DeltaViewInsertion"/>
          <w:b/>
          <w:bCs/>
          <w:color w:val="auto"/>
          <w:sz w:val="20"/>
          <w:u w:val="none"/>
        </w:rPr>
        <w:t>Use of System Charges</w:t>
      </w:r>
      <w:r w:rsidRPr="00C160BD">
        <w:rPr>
          <w:rStyle w:val="DeltaViewInsertion"/>
          <w:color w:val="auto"/>
          <w:sz w:val="20"/>
          <w:u w:val="none"/>
        </w:rPr>
        <w:t xml:space="preserve"> shall take account of the </w:t>
      </w:r>
      <w:r w:rsidRPr="00C160BD">
        <w:rPr>
          <w:rStyle w:val="DeltaViewInsertion"/>
          <w:b/>
          <w:bCs/>
          <w:color w:val="auto"/>
          <w:sz w:val="20"/>
          <w:u w:val="none"/>
        </w:rPr>
        <w:t xml:space="preserve">OTSUA </w:t>
      </w:r>
      <w:r w:rsidRPr="00C160BD">
        <w:rPr>
          <w:rStyle w:val="DeltaViewInsertion"/>
          <w:color w:val="auto"/>
          <w:sz w:val="20"/>
          <w:u w:val="none"/>
        </w:rPr>
        <w:t>(including any</w:t>
      </w:r>
      <w:r w:rsidRPr="00C160BD">
        <w:rPr>
          <w:rStyle w:val="DeltaViewInsertion"/>
          <w:b/>
          <w:bCs/>
          <w:color w:val="auto"/>
          <w:sz w:val="20"/>
          <w:u w:val="none"/>
        </w:rPr>
        <w:t xml:space="preserve"> OTSUA </w:t>
      </w:r>
      <w:r w:rsidRPr="00C160BD">
        <w:rPr>
          <w:rStyle w:val="DeltaViewInsertion"/>
          <w:color w:val="auto"/>
          <w:sz w:val="20"/>
          <w:u w:val="none"/>
        </w:rPr>
        <w:t>that will</w:t>
      </w:r>
      <w:r w:rsidRPr="00C160BD">
        <w:rPr>
          <w:rStyle w:val="DeltaViewInsertion"/>
          <w:b/>
          <w:bCs/>
          <w:color w:val="auto"/>
          <w:sz w:val="20"/>
          <w:u w:val="none"/>
        </w:rPr>
        <w:t xml:space="preserve"> </w:t>
      </w:r>
      <w:r w:rsidRPr="00C160BD">
        <w:rPr>
          <w:rStyle w:val="DeltaViewInsertion"/>
          <w:color w:val="auto"/>
          <w:sz w:val="20"/>
          <w:u w:val="none"/>
        </w:rPr>
        <w:t xml:space="preserve">become </w:t>
      </w:r>
      <w:r w:rsidRPr="00C160BD">
        <w:rPr>
          <w:rStyle w:val="DeltaViewInsertion"/>
          <w:b/>
          <w:bCs/>
          <w:color w:val="auto"/>
          <w:sz w:val="20"/>
          <w:u w:val="none"/>
        </w:rPr>
        <w:t>Transmission Connection Assets</w:t>
      </w:r>
      <w:proofErr w:type="gramStart"/>
      <w:r w:rsidRPr="00C160BD">
        <w:rPr>
          <w:rStyle w:val="DeltaViewInsertion"/>
          <w:color w:val="auto"/>
          <w:sz w:val="20"/>
          <w:u w:val="none"/>
        </w:rPr>
        <w:t>);</w:t>
      </w:r>
      <w:bookmarkEnd w:id="42"/>
      <w:proofErr w:type="gramEnd"/>
    </w:p>
    <w:p w14:paraId="6E1DB057" w14:textId="77777777" w:rsidR="00C160BD" w:rsidRPr="009870BD" w:rsidRDefault="00C160BD" w:rsidP="00C160BD">
      <w:pPr>
        <w:rPr>
          <w:color w:val="FF0000"/>
          <w:sz w:val="20"/>
          <w:u w:val="single"/>
        </w:rPr>
      </w:pPr>
      <w:bookmarkStart w:id="43" w:name="_DV_C19"/>
    </w:p>
    <w:p w14:paraId="0402FE89" w14:textId="77777777" w:rsidR="00C160BD" w:rsidRPr="00C160BD" w:rsidRDefault="00C160BD" w:rsidP="00C160BD">
      <w:pPr>
        <w:numPr>
          <w:ilvl w:val="0"/>
          <w:numId w:val="3"/>
        </w:numPr>
        <w:tabs>
          <w:tab w:val="left" w:pos="800"/>
        </w:tabs>
        <w:autoSpaceDE w:val="0"/>
        <w:autoSpaceDN w:val="0"/>
        <w:adjustRightInd w:val="0"/>
        <w:spacing w:line="360" w:lineRule="auto"/>
        <w:rPr>
          <w:sz w:val="20"/>
        </w:rPr>
      </w:pPr>
      <w:bookmarkStart w:id="44" w:name="_DV_C20"/>
      <w:bookmarkEnd w:id="43"/>
      <w:r w:rsidRPr="00C160BD">
        <w:rPr>
          <w:rStyle w:val="DeltaViewInsertion"/>
          <w:color w:val="auto"/>
          <w:sz w:val="20"/>
          <w:u w:val="none"/>
        </w:rPr>
        <w:t xml:space="preserve">until the </w:t>
      </w:r>
      <w:r w:rsidRPr="00C160BD">
        <w:rPr>
          <w:rStyle w:val="DeltaViewInsertion"/>
          <w:b/>
          <w:bCs/>
          <w:color w:val="auto"/>
          <w:sz w:val="20"/>
          <w:u w:val="none"/>
        </w:rPr>
        <w:t>OTSUA Transfer Time</w:t>
      </w:r>
      <w:r w:rsidRPr="00C160BD">
        <w:rPr>
          <w:rStyle w:val="DeltaViewInsertion"/>
          <w:color w:val="auto"/>
          <w:sz w:val="20"/>
          <w:u w:val="none"/>
        </w:rPr>
        <w:t xml:space="preserve"> the </w:t>
      </w:r>
      <w:r w:rsidRPr="00C160BD">
        <w:rPr>
          <w:rStyle w:val="DeltaViewInsertion"/>
          <w:b/>
          <w:bCs/>
          <w:color w:val="auto"/>
          <w:sz w:val="20"/>
          <w:u w:val="none"/>
        </w:rPr>
        <w:t>Offshore Restrictions on Availability</w:t>
      </w:r>
      <w:r w:rsidRPr="00C160BD">
        <w:rPr>
          <w:rStyle w:val="DeltaViewInsertion"/>
          <w:color w:val="auto"/>
          <w:sz w:val="20"/>
          <w:u w:val="none"/>
        </w:rPr>
        <w:t xml:space="preserve"> shall not </w:t>
      </w:r>
      <w:proofErr w:type="gramStart"/>
      <w:r w:rsidRPr="00C160BD">
        <w:rPr>
          <w:rStyle w:val="DeltaViewInsertion"/>
          <w:color w:val="auto"/>
          <w:sz w:val="20"/>
          <w:u w:val="none"/>
        </w:rPr>
        <w:t>apply;</w:t>
      </w:r>
      <w:bookmarkEnd w:id="44"/>
      <w:proofErr w:type="gramEnd"/>
    </w:p>
    <w:p w14:paraId="01EB7ACE" w14:textId="77777777" w:rsidR="00C160BD" w:rsidRPr="00C160BD" w:rsidRDefault="00C160BD" w:rsidP="00C160BD">
      <w:pPr>
        <w:spacing w:line="360" w:lineRule="auto"/>
        <w:rPr>
          <w:sz w:val="20"/>
        </w:rPr>
      </w:pPr>
      <w:bookmarkStart w:id="45" w:name="_DV_C21"/>
    </w:p>
    <w:p w14:paraId="41D2EAAE" w14:textId="77777777" w:rsidR="00C160BD" w:rsidRPr="00C160BD" w:rsidRDefault="00C160BD" w:rsidP="00C160BD">
      <w:pPr>
        <w:numPr>
          <w:ilvl w:val="0"/>
          <w:numId w:val="3"/>
        </w:numPr>
        <w:autoSpaceDE w:val="0"/>
        <w:autoSpaceDN w:val="0"/>
        <w:adjustRightInd w:val="0"/>
        <w:spacing w:line="360" w:lineRule="auto"/>
        <w:rPr>
          <w:sz w:val="20"/>
        </w:rPr>
      </w:pPr>
      <w:bookmarkStart w:id="46" w:name="_DV_C22"/>
      <w:bookmarkEnd w:id="45"/>
      <w:r w:rsidRPr="00C160BD">
        <w:rPr>
          <w:rStyle w:val="DeltaViewInsertion"/>
          <w:color w:val="auto"/>
          <w:sz w:val="20"/>
          <w:u w:val="none"/>
        </w:rPr>
        <w:t xml:space="preserve">at the </w:t>
      </w:r>
      <w:r w:rsidRPr="00C160BD">
        <w:rPr>
          <w:rStyle w:val="DeltaViewInsertion"/>
          <w:b/>
          <w:bCs/>
          <w:color w:val="auto"/>
          <w:sz w:val="20"/>
          <w:u w:val="none"/>
        </w:rPr>
        <w:t>OTSUA Transfer Time</w:t>
      </w:r>
      <w:r w:rsidRPr="00C160BD">
        <w:rPr>
          <w:rStyle w:val="DeltaViewInsertion"/>
          <w:color w:val="auto"/>
          <w:sz w:val="20"/>
          <w:u w:val="none"/>
        </w:rPr>
        <w:t xml:space="preserve"> the </w:t>
      </w:r>
      <w:r w:rsidRPr="00C160BD">
        <w:rPr>
          <w:rStyle w:val="DeltaViewInsertion"/>
          <w:b/>
          <w:bCs/>
          <w:color w:val="auto"/>
          <w:sz w:val="20"/>
          <w:u w:val="none"/>
        </w:rPr>
        <w:t>Offshore Restrictions on Availability</w:t>
      </w:r>
      <w:r w:rsidRPr="00C160BD">
        <w:rPr>
          <w:rStyle w:val="DeltaViewInsertion"/>
          <w:color w:val="auto"/>
          <w:sz w:val="20"/>
          <w:u w:val="none"/>
        </w:rPr>
        <w:t xml:space="preserve"> shall apply.</w:t>
      </w:r>
      <w:bookmarkEnd w:id="46"/>
    </w:p>
    <w:p w14:paraId="5381F7BE" w14:textId="77777777" w:rsidR="00C160BD" w:rsidRPr="00C160BD" w:rsidRDefault="00C160BD" w:rsidP="00C160BD">
      <w:pPr>
        <w:rPr>
          <w:sz w:val="20"/>
        </w:rPr>
      </w:pPr>
    </w:p>
    <w:p w14:paraId="3C0A1F65" w14:textId="77777777" w:rsidR="00C160BD" w:rsidRDefault="00C160BD" w:rsidP="00C160BD">
      <w:pPr>
        <w:pStyle w:val="Heading6"/>
        <w:numPr>
          <w:ilvl w:val="0"/>
          <w:numId w:val="0"/>
        </w:numPr>
        <w:ind w:hanging="513"/>
        <w:rPr>
          <w:rStyle w:val="Subheading"/>
          <w:color w:val="000000"/>
        </w:rPr>
      </w:pPr>
    </w:p>
    <w:p w14:paraId="6B634AB1" w14:textId="77777777" w:rsidR="009E18A8" w:rsidRPr="002E7659" w:rsidRDefault="009E18A8" w:rsidP="009E18A8">
      <w:pPr>
        <w:spacing w:after="120" w:line="360" w:lineRule="auto"/>
        <w:rPr>
          <w:sz w:val="20"/>
        </w:rPr>
      </w:pPr>
    </w:p>
    <w:p w14:paraId="5B3562CF" w14:textId="77777777" w:rsidR="00107FA9" w:rsidRPr="002E7659" w:rsidRDefault="00107FA9" w:rsidP="00107FA9">
      <w:pPr>
        <w:pStyle w:val="Heading6"/>
        <w:numPr>
          <w:ilvl w:val="0"/>
          <w:numId w:val="0"/>
        </w:numPr>
        <w:rPr>
          <w:rStyle w:val="Subheading"/>
          <w:color w:val="auto"/>
        </w:rPr>
      </w:pPr>
    </w:p>
    <w:p w14:paraId="2A1C7871" w14:textId="77777777" w:rsidR="00B37805" w:rsidRPr="002E7659" w:rsidRDefault="00107FA9" w:rsidP="00B37805">
      <w:pPr>
        <w:spacing w:after="120" w:line="360" w:lineRule="auto"/>
        <w:ind w:left="567" w:hanging="567"/>
        <w:rPr>
          <w:sz w:val="20"/>
          <w:lang w:eastAsia="en-GB"/>
        </w:rPr>
      </w:pPr>
      <w:r w:rsidRPr="002E7659">
        <w:rPr>
          <w:sz w:val="20"/>
          <w:lang w:eastAsia="en-GB"/>
        </w:rPr>
        <w:br w:type="page"/>
      </w:r>
    </w:p>
    <w:p w14:paraId="21454757" w14:textId="77777777" w:rsidR="00B37805" w:rsidRPr="00752F8D" w:rsidRDefault="00B37805" w:rsidP="00B37805">
      <w:pPr>
        <w:spacing w:after="120" w:line="360" w:lineRule="auto"/>
        <w:rPr>
          <w:sz w:val="20"/>
          <w:lang w:eastAsia="en-GB"/>
        </w:rPr>
      </w:pPr>
      <w:r w:rsidRPr="00752F8D">
        <w:rPr>
          <w:b/>
          <w:sz w:val="20"/>
          <w:lang w:eastAsia="en-GB"/>
        </w:rPr>
        <w:t>IN WITNESS WHEREOF</w:t>
      </w:r>
      <w:r w:rsidRPr="00752F8D">
        <w:rPr>
          <w:sz w:val="20"/>
          <w:lang w:eastAsia="en-GB"/>
        </w:rPr>
        <w:t xml:space="preserve"> the hands of the duly authorised representatives of the parties hereto at the date first above written</w:t>
      </w:r>
    </w:p>
    <w:p w14:paraId="79CEA899" w14:textId="77777777" w:rsidR="00B37805" w:rsidRPr="00752F8D" w:rsidRDefault="00B37805" w:rsidP="00B37805">
      <w:pPr>
        <w:spacing w:after="120" w:line="360" w:lineRule="auto"/>
        <w:rPr>
          <w:sz w:val="20"/>
          <w:lang w:eastAsia="en-GB"/>
        </w:rPr>
      </w:pPr>
    </w:p>
    <w:p w14:paraId="0826E72D" w14:textId="77777777" w:rsidR="00B37805" w:rsidRPr="00752F8D" w:rsidRDefault="00B37805" w:rsidP="00B37805">
      <w:pPr>
        <w:spacing w:after="120" w:line="360" w:lineRule="auto"/>
        <w:rPr>
          <w:sz w:val="20"/>
          <w:lang w:eastAsia="en-GB"/>
        </w:rPr>
      </w:pPr>
      <w:r w:rsidRPr="00752F8D">
        <w:rPr>
          <w:sz w:val="20"/>
          <w:lang w:eastAsia="en-GB"/>
        </w:rPr>
        <w:t xml:space="preserve">SIGNED BY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577F6AE9" w14:textId="77777777" w:rsidR="00B37805" w:rsidRPr="00752F8D" w:rsidRDefault="00B37805" w:rsidP="00B37805">
      <w:pPr>
        <w:spacing w:after="120" w:line="360" w:lineRule="auto"/>
        <w:rPr>
          <w:sz w:val="20"/>
          <w:lang w:eastAsia="en-GB"/>
        </w:rPr>
      </w:pPr>
      <w:r w:rsidRPr="00752F8D">
        <w:rPr>
          <w:b/>
          <w:i/>
          <w:iCs/>
          <w:sz w:val="20"/>
          <w:lang w:eastAsia="en-GB"/>
        </w:rPr>
        <w:t>[name]</w:t>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sz w:val="20"/>
          <w:lang w:eastAsia="en-GB"/>
        </w:rPr>
        <w:t>)</w:t>
      </w:r>
    </w:p>
    <w:p w14:paraId="4E354403" w14:textId="77777777" w:rsidR="00B37805" w:rsidRPr="00752F8D" w:rsidRDefault="00B37805" w:rsidP="00B37805">
      <w:pPr>
        <w:spacing w:after="120" w:line="360" w:lineRule="auto"/>
        <w:rPr>
          <w:sz w:val="20"/>
          <w:lang w:eastAsia="en-GB"/>
        </w:rPr>
      </w:pPr>
      <w:r w:rsidRPr="00752F8D">
        <w:rPr>
          <w:sz w:val="20"/>
          <w:lang w:eastAsia="en-GB"/>
        </w:rPr>
        <w:t xml:space="preserve">for and on behalf of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5E22C9D7" w14:textId="235BEF1D" w:rsidR="00B37805" w:rsidRPr="00752F8D" w:rsidRDefault="00982CF4" w:rsidP="00B37805">
      <w:pPr>
        <w:spacing w:after="120" w:line="360" w:lineRule="auto"/>
        <w:rPr>
          <w:sz w:val="20"/>
          <w:lang w:eastAsia="en-GB"/>
        </w:rPr>
      </w:pPr>
      <w:bookmarkStart w:id="47" w:name="_Hlk164167335"/>
      <w:r w:rsidRPr="00982CF4">
        <w:rPr>
          <w:sz w:val="20"/>
          <w:lang w:eastAsia="en-GB"/>
        </w:rPr>
        <w:t>National Energy System Operator Limited</w:t>
      </w:r>
      <w:bookmarkEnd w:id="47"/>
      <w:r>
        <w:rPr>
          <w:sz w:val="20"/>
          <w:lang w:eastAsia="en-GB"/>
        </w:rPr>
        <w:tab/>
      </w:r>
      <w:r w:rsidR="00B37805" w:rsidRPr="00752F8D">
        <w:rPr>
          <w:sz w:val="20"/>
          <w:lang w:eastAsia="en-GB"/>
        </w:rPr>
        <w:t>)</w:t>
      </w:r>
    </w:p>
    <w:p w14:paraId="77A62554" w14:textId="77777777" w:rsidR="00B37805" w:rsidRPr="00752F8D" w:rsidRDefault="00B37805" w:rsidP="00B37805">
      <w:pPr>
        <w:spacing w:after="120" w:line="360" w:lineRule="auto"/>
        <w:rPr>
          <w:sz w:val="20"/>
          <w:lang w:eastAsia="en-GB"/>
        </w:rPr>
      </w:pPr>
    </w:p>
    <w:p w14:paraId="3BF2FAC2" w14:textId="77777777" w:rsidR="00B37805" w:rsidRPr="00752F8D" w:rsidRDefault="00B37805" w:rsidP="00B37805">
      <w:pPr>
        <w:spacing w:after="120" w:line="360" w:lineRule="auto"/>
        <w:rPr>
          <w:sz w:val="20"/>
          <w:lang w:eastAsia="en-GB"/>
        </w:rPr>
      </w:pPr>
      <w:r w:rsidRPr="00752F8D">
        <w:rPr>
          <w:sz w:val="20"/>
          <w:lang w:eastAsia="en-GB"/>
        </w:rPr>
        <w:t xml:space="preserve">SIGNED BY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738AA609" w14:textId="77777777" w:rsidR="00B37805" w:rsidRPr="00752F8D" w:rsidRDefault="00B37805" w:rsidP="00B37805">
      <w:pPr>
        <w:spacing w:after="120" w:line="360" w:lineRule="auto"/>
        <w:rPr>
          <w:sz w:val="20"/>
          <w:lang w:eastAsia="en-GB"/>
        </w:rPr>
      </w:pPr>
      <w:r w:rsidRPr="00752F8D">
        <w:rPr>
          <w:b/>
          <w:i/>
          <w:iCs/>
          <w:sz w:val="20"/>
          <w:lang w:eastAsia="en-GB"/>
        </w:rPr>
        <w:t>[name]</w:t>
      </w:r>
      <w:r w:rsidRPr="00752F8D">
        <w:rPr>
          <w:sz w:val="20"/>
          <w:lang w:eastAsia="en-GB"/>
        </w:rPr>
        <w:t xml:space="preserve">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2910A500" w14:textId="77777777" w:rsidR="00B37805" w:rsidRPr="00752F8D" w:rsidRDefault="00B37805" w:rsidP="00B37805">
      <w:pPr>
        <w:spacing w:after="120" w:line="360" w:lineRule="auto"/>
        <w:rPr>
          <w:sz w:val="20"/>
          <w:lang w:eastAsia="en-GB"/>
        </w:rPr>
      </w:pPr>
      <w:r w:rsidRPr="00752F8D">
        <w:rPr>
          <w:sz w:val="20"/>
          <w:lang w:eastAsia="en-GB"/>
        </w:rPr>
        <w:t xml:space="preserve">for and on behalf of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7E96C30B" w14:textId="77777777" w:rsidR="00B37805" w:rsidRPr="00752F8D" w:rsidRDefault="00B37805" w:rsidP="00B37805">
      <w:pPr>
        <w:spacing w:after="120" w:line="360" w:lineRule="auto"/>
        <w:rPr>
          <w:sz w:val="20"/>
          <w:lang w:eastAsia="en-GB"/>
        </w:rPr>
      </w:pPr>
      <w:r w:rsidRPr="00752F8D">
        <w:rPr>
          <w:b/>
          <w:i/>
          <w:iCs/>
          <w:sz w:val="20"/>
          <w:lang w:eastAsia="en-GB"/>
        </w:rPr>
        <w:t>[User]</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w:t>
      </w:r>
    </w:p>
    <w:p w14:paraId="78C57939" w14:textId="77777777" w:rsidR="00B37805" w:rsidRPr="00752F8D" w:rsidRDefault="00B37805" w:rsidP="00B37805">
      <w:pPr>
        <w:spacing w:after="120" w:line="360" w:lineRule="auto"/>
        <w:jc w:val="center"/>
        <w:rPr>
          <w:b/>
          <w:sz w:val="20"/>
          <w:u w:val="single"/>
          <w:lang w:eastAsia="en-GB"/>
        </w:rPr>
      </w:pPr>
    </w:p>
    <w:p w14:paraId="4AC88634"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A</w:t>
      </w:r>
    </w:p>
    <w:p w14:paraId="09D15488"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TRANSMISSION CONNECTION ASSET/CONNECTION SITE</w:t>
      </w:r>
    </w:p>
    <w:p w14:paraId="3EA49E81" w14:textId="77777777" w:rsidR="00B37805" w:rsidRPr="00752F8D" w:rsidRDefault="00B37805" w:rsidP="00B37805">
      <w:pPr>
        <w:spacing w:after="120" w:line="360" w:lineRule="auto"/>
        <w:rPr>
          <w:sz w:val="20"/>
          <w:lang w:eastAsia="en-GB"/>
        </w:rPr>
      </w:pPr>
    </w:p>
    <w:p w14:paraId="4C617E13" w14:textId="77777777" w:rsidR="00B37805" w:rsidRPr="00752F8D" w:rsidRDefault="00B37805" w:rsidP="00B37805">
      <w:pPr>
        <w:spacing w:after="120" w:line="360" w:lineRule="auto"/>
        <w:rPr>
          <w:sz w:val="20"/>
          <w:lang w:eastAsia="en-GB"/>
        </w:rPr>
      </w:pPr>
      <w:r w:rsidRPr="00752F8D">
        <w:rPr>
          <w:sz w:val="20"/>
          <w:lang w:eastAsia="en-GB"/>
        </w:rPr>
        <w:t xml:space="preserve">Company: </w:t>
      </w:r>
      <w:r w:rsidRPr="00752F8D">
        <w:rPr>
          <w:sz w:val="20"/>
          <w:lang w:eastAsia="en-GB"/>
        </w:rPr>
        <w:tab/>
      </w:r>
      <w:r w:rsidRPr="00752F8D">
        <w:rPr>
          <w:sz w:val="20"/>
          <w:lang w:eastAsia="en-GB"/>
        </w:rPr>
        <w:tab/>
        <w:t>[ ]</w:t>
      </w:r>
    </w:p>
    <w:p w14:paraId="532E761E" w14:textId="77777777" w:rsidR="00B37805" w:rsidRPr="00752F8D" w:rsidRDefault="00B37805" w:rsidP="00B37805">
      <w:pPr>
        <w:spacing w:after="120" w:line="360" w:lineRule="auto"/>
        <w:rPr>
          <w:sz w:val="20"/>
          <w:lang w:eastAsia="en-GB"/>
        </w:rPr>
      </w:pPr>
      <w:r w:rsidRPr="00752F8D">
        <w:rPr>
          <w:sz w:val="20"/>
          <w:lang w:eastAsia="en-GB"/>
        </w:rPr>
        <w:t xml:space="preserve">Connection Site: </w:t>
      </w:r>
      <w:r w:rsidRPr="00752F8D">
        <w:rPr>
          <w:sz w:val="20"/>
          <w:lang w:eastAsia="en-GB"/>
        </w:rPr>
        <w:tab/>
        <w:t>[ ]</w:t>
      </w:r>
    </w:p>
    <w:p w14:paraId="38764739" w14:textId="77777777" w:rsidR="00B37805" w:rsidRPr="00752F8D" w:rsidRDefault="00B37805" w:rsidP="00B37805">
      <w:pPr>
        <w:spacing w:after="120" w:line="360" w:lineRule="auto"/>
        <w:rPr>
          <w:sz w:val="20"/>
          <w:lang w:eastAsia="en-GB"/>
        </w:rPr>
      </w:pPr>
      <w:r w:rsidRPr="00752F8D">
        <w:rPr>
          <w:sz w:val="20"/>
          <w:lang w:eastAsia="en-GB"/>
        </w:rPr>
        <w:t xml:space="preserve">Type: </w:t>
      </w:r>
      <w:r w:rsidRPr="00752F8D">
        <w:rPr>
          <w:sz w:val="20"/>
          <w:lang w:eastAsia="en-GB"/>
        </w:rPr>
        <w:tab/>
      </w:r>
      <w:r w:rsidRPr="00752F8D">
        <w:rPr>
          <w:sz w:val="20"/>
          <w:lang w:eastAsia="en-GB"/>
        </w:rPr>
        <w:tab/>
      </w:r>
      <w:r w:rsidRPr="00752F8D">
        <w:rPr>
          <w:sz w:val="20"/>
          <w:lang w:eastAsia="en-GB"/>
        </w:rPr>
        <w:tab/>
        <w:t>[ ]</w:t>
      </w:r>
    </w:p>
    <w:p w14:paraId="2C9725E2" w14:textId="77777777" w:rsidR="00B37805" w:rsidRPr="00752F8D" w:rsidRDefault="00B37805" w:rsidP="00B37805">
      <w:pPr>
        <w:spacing w:after="120" w:line="360" w:lineRule="auto"/>
        <w:rPr>
          <w:sz w:val="20"/>
          <w:lang w:eastAsia="en-GB"/>
        </w:rPr>
      </w:pPr>
    </w:p>
    <w:p w14:paraId="3D951037" w14:textId="77777777" w:rsidR="00B37805" w:rsidRPr="00752F8D" w:rsidRDefault="00B37805" w:rsidP="00B37805">
      <w:pPr>
        <w:spacing w:after="120" w:line="360" w:lineRule="auto"/>
        <w:rPr>
          <w:sz w:val="20"/>
          <w:u w:val="single"/>
          <w:lang w:eastAsia="en-GB"/>
        </w:rPr>
      </w:pPr>
      <w:r w:rsidRPr="00752F8D">
        <w:rPr>
          <w:sz w:val="20"/>
          <w:u w:val="single"/>
          <w:lang w:eastAsia="en-GB"/>
        </w:rPr>
        <w:t>Part 1 - Pre-Vesting Assets</w:t>
      </w:r>
    </w:p>
    <w:p w14:paraId="1A9BE1E7"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69361F2D"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5C56ED65" w14:textId="77777777" w:rsidR="00B37805" w:rsidRPr="00752F8D" w:rsidRDefault="00B37805" w:rsidP="00B37805">
      <w:pPr>
        <w:spacing w:after="120" w:line="360" w:lineRule="auto"/>
        <w:rPr>
          <w:sz w:val="20"/>
          <w:lang w:eastAsia="en-GB"/>
        </w:rPr>
      </w:pPr>
    </w:p>
    <w:p w14:paraId="0DDE12B0" w14:textId="77777777" w:rsidR="00B37805" w:rsidRPr="00752F8D" w:rsidRDefault="00B37805" w:rsidP="00B37805">
      <w:pPr>
        <w:spacing w:after="120" w:line="360" w:lineRule="auto"/>
        <w:rPr>
          <w:sz w:val="20"/>
          <w:u w:val="single"/>
          <w:lang w:eastAsia="en-GB"/>
        </w:rPr>
      </w:pPr>
      <w:r w:rsidRPr="00752F8D">
        <w:rPr>
          <w:sz w:val="20"/>
          <w:u w:val="single"/>
          <w:lang w:eastAsia="en-GB"/>
        </w:rPr>
        <w:t>Part 2 - Post-Vesting Assets</w:t>
      </w:r>
    </w:p>
    <w:p w14:paraId="1B7F98FF"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091D24D0"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3E19FF8D" w14:textId="77777777" w:rsidR="00B37805" w:rsidRPr="00752F8D" w:rsidRDefault="00B37805" w:rsidP="00B37805">
      <w:pPr>
        <w:spacing w:after="120" w:line="360" w:lineRule="auto"/>
        <w:ind w:left="5171" w:firstLine="589"/>
        <w:rPr>
          <w:sz w:val="20"/>
          <w:lang w:eastAsia="en-GB"/>
        </w:rPr>
      </w:pPr>
    </w:p>
    <w:p w14:paraId="066DA2B6" w14:textId="77777777" w:rsidR="00B37805" w:rsidRPr="00752F8D" w:rsidRDefault="00B37805" w:rsidP="00B37805">
      <w:pPr>
        <w:spacing w:after="120" w:line="360" w:lineRule="auto"/>
        <w:rPr>
          <w:sz w:val="20"/>
          <w:u w:val="single"/>
          <w:lang w:eastAsia="en-GB"/>
        </w:rPr>
      </w:pPr>
      <w:r w:rsidRPr="00752F8D">
        <w:rPr>
          <w:sz w:val="20"/>
          <w:u w:val="single"/>
          <w:lang w:eastAsia="en-GB"/>
        </w:rPr>
        <w:t>Part 3 - Energy Metering Systems (*)</w:t>
      </w:r>
    </w:p>
    <w:p w14:paraId="3707D578"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42951CA8"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6D793E7B" w14:textId="77777777" w:rsidR="00B37805" w:rsidRPr="00752F8D" w:rsidRDefault="00B37805" w:rsidP="00B37805">
      <w:pPr>
        <w:spacing w:after="120" w:line="360" w:lineRule="auto"/>
        <w:ind w:left="4820"/>
        <w:rPr>
          <w:sz w:val="20"/>
          <w:lang w:eastAsia="en-GB"/>
        </w:rPr>
      </w:pPr>
    </w:p>
    <w:p w14:paraId="5F5EF2A3" w14:textId="77777777" w:rsidR="00B37805" w:rsidRPr="00752F8D" w:rsidRDefault="00B37805" w:rsidP="00B37805">
      <w:pPr>
        <w:spacing w:after="120" w:line="360" w:lineRule="auto"/>
        <w:rPr>
          <w:sz w:val="20"/>
          <w:lang w:eastAsia="en-GB"/>
        </w:rPr>
      </w:pPr>
      <w:r w:rsidRPr="00752F8D">
        <w:rPr>
          <w:sz w:val="20"/>
          <w:lang w:eastAsia="en-GB"/>
        </w:rPr>
        <w:t xml:space="preserve">(*) FMS, Energy Metering Systems - The Electronics components have a </w:t>
      </w:r>
      <w:proofErr w:type="gramStart"/>
      <w:r w:rsidRPr="00752F8D">
        <w:rPr>
          <w:sz w:val="20"/>
          <w:lang w:eastAsia="en-GB"/>
        </w:rPr>
        <w:t>15 year</w:t>
      </w:r>
      <w:proofErr w:type="gramEnd"/>
      <w:r w:rsidRPr="00752F8D">
        <w:rPr>
          <w:sz w:val="20"/>
          <w:lang w:eastAsia="en-GB"/>
        </w:rPr>
        <w:t xml:space="preserve"> replacement period. The Non-Electronics components have a </w:t>
      </w:r>
      <w:proofErr w:type="gramStart"/>
      <w:r w:rsidRPr="00752F8D">
        <w:rPr>
          <w:sz w:val="20"/>
          <w:lang w:eastAsia="en-GB"/>
        </w:rPr>
        <w:t>40 year</w:t>
      </w:r>
      <w:proofErr w:type="gramEnd"/>
      <w:r w:rsidRPr="00752F8D">
        <w:rPr>
          <w:sz w:val="20"/>
          <w:lang w:eastAsia="en-GB"/>
        </w:rPr>
        <w:t xml:space="preserve"> replacement period.</w:t>
      </w:r>
    </w:p>
    <w:p w14:paraId="588F3E17" w14:textId="77777777" w:rsidR="00B37805" w:rsidRPr="00752F8D" w:rsidRDefault="00B37805" w:rsidP="00B37805">
      <w:pPr>
        <w:spacing w:after="120" w:line="360" w:lineRule="auto"/>
        <w:rPr>
          <w:sz w:val="20"/>
          <w:lang w:eastAsia="en-GB"/>
        </w:rPr>
      </w:pPr>
      <w:r w:rsidRPr="00752F8D">
        <w:rPr>
          <w:sz w:val="20"/>
          <w:lang w:eastAsia="en-GB"/>
        </w:rPr>
        <w:t>All the above are inclusive of civil engineering works. At double busbar type substations, ownership of main and reserve busbars follows ownership of section switches.</w:t>
      </w:r>
    </w:p>
    <w:p w14:paraId="0A4DE142" w14:textId="77777777" w:rsidR="00B37805" w:rsidRPr="00752F8D" w:rsidRDefault="00B37805" w:rsidP="00B37805">
      <w:pPr>
        <w:spacing w:after="120" w:line="360" w:lineRule="auto"/>
        <w:rPr>
          <w:sz w:val="20"/>
          <w:lang w:eastAsia="en-GB"/>
        </w:rPr>
      </w:pPr>
      <w:r w:rsidRPr="00752F8D">
        <w:rPr>
          <w:sz w:val="20"/>
          <w:lang w:eastAsia="en-GB"/>
        </w:rPr>
        <w:t xml:space="preserve">Diagram Reference: </w:t>
      </w:r>
      <w:r w:rsidRPr="00752F8D">
        <w:rPr>
          <w:sz w:val="20"/>
          <w:lang w:eastAsia="en-GB"/>
        </w:rPr>
        <w:tab/>
        <w:t>[ ]</w:t>
      </w:r>
    </w:p>
    <w:p w14:paraId="68C75FD7" w14:textId="77777777" w:rsidR="00B37805" w:rsidRPr="00752F8D" w:rsidRDefault="00B37805" w:rsidP="00B37805">
      <w:pPr>
        <w:spacing w:after="120" w:line="360" w:lineRule="auto"/>
        <w:rPr>
          <w:sz w:val="20"/>
          <w:lang w:eastAsia="en-GB"/>
        </w:rPr>
      </w:pPr>
      <w:r w:rsidRPr="00752F8D">
        <w:rPr>
          <w:sz w:val="20"/>
          <w:lang w:eastAsia="en-GB"/>
        </w:rPr>
        <w:t xml:space="preserve">Appendix Reference: </w:t>
      </w:r>
      <w:r w:rsidRPr="00752F8D">
        <w:rPr>
          <w:sz w:val="20"/>
          <w:lang w:eastAsia="en-GB"/>
        </w:rPr>
        <w:tab/>
        <w:t>[ ]</w:t>
      </w:r>
    </w:p>
    <w:p w14:paraId="43B4A428" w14:textId="77777777" w:rsidR="00B37805" w:rsidRPr="00752F8D" w:rsidRDefault="00B37805" w:rsidP="00B37805">
      <w:pPr>
        <w:spacing w:after="120" w:line="360" w:lineRule="auto"/>
        <w:rPr>
          <w:sz w:val="20"/>
          <w:lang w:eastAsia="en-GB"/>
        </w:rPr>
      </w:pPr>
      <w:r w:rsidRPr="00752F8D">
        <w:rPr>
          <w:sz w:val="20"/>
          <w:lang w:eastAsia="en-GB"/>
        </w:rPr>
        <w:t xml:space="preserve">Agreement Reference: </w:t>
      </w:r>
      <w:r w:rsidRPr="00752F8D">
        <w:rPr>
          <w:sz w:val="20"/>
          <w:lang w:eastAsia="en-GB"/>
        </w:rPr>
        <w:tab/>
        <w:t>[ ]</w:t>
      </w:r>
    </w:p>
    <w:p w14:paraId="040A5F5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B</w:t>
      </w:r>
    </w:p>
    <w:p w14:paraId="1CF820B0"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CONNECTION CHARGES/PAYMENT</w:t>
      </w:r>
    </w:p>
    <w:p w14:paraId="760ACD7C" w14:textId="77777777" w:rsidR="00B37805" w:rsidRPr="00752F8D" w:rsidRDefault="00B37805" w:rsidP="00B37805">
      <w:pPr>
        <w:spacing w:after="120" w:line="360" w:lineRule="auto"/>
        <w:rPr>
          <w:sz w:val="20"/>
          <w:lang w:eastAsia="en-GB"/>
        </w:rPr>
      </w:pPr>
    </w:p>
    <w:p w14:paraId="177A0E2D" w14:textId="77777777" w:rsidR="00B37805" w:rsidRPr="00752F8D" w:rsidRDefault="00B37805" w:rsidP="00B37805">
      <w:pPr>
        <w:spacing w:after="120" w:line="360" w:lineRule="auto"/>
        <w:rPr>
          <w:sz w:val="20"/>
          <w:lang w:eastAsia="en-GB"/>
        </w:rPr>
      </w:pPr>
      <w:r w:rsidRPr="00752F8D">
        <w:rPr>
          <w:sz w:val="20"/>
          <w:lang w:eastAsia="en-GB"/>
        </w:rPr>
        <w:t xml:space="preserve">Company: </w:t>
      </w:r>
      <w:r w:rsidRPr="00752F8D">
        <w:rPr>
          <w:sz w:val="20"/>
          <w:lang w:eastAsia="en-GB"/>
        </w:rPr>
        <w:tab/>
      </w:r>
      <w:r w:rsidRPr="00752F8D">
        <w:rPr>
          <w:sz w:val="20"/>
          <w:lang w:eastAsia="en-GB"/>
        </w:rPr>
        <w:tab/>
        <w:t>[ ]</w:t>
      </w:r>
    </w:p>
    <w:p w14:paraId="407E9F34" w14:textId="77777777" w:rsidR="00B37805" w:rsidRPr="00752F8D" w:rsidRDefault="00B37805" w:rsidP="00B37805">
      <w:pPr>
        <w:spacing w:after="120" w:line="360" w:lineRule="auto"/>
        <w:rPr>
          <w:sz w:val="20"/>
          <w:lang w:eastAsia="en-GB"/>
        </w:rPr>
      </w:pPr>
      <w:r w:rsidRPr="00752F8D">
        <w:rPr>
          <w:sz w:val="20"/>
          <w:lang w:eastAsia="en-GB"/>
        </w:rPr>
        <w:t xml:space="preserve">Connection Site: </w:t>
      </w:r>
      <w:r w:rsidRPr="00752F8D">
        <w:rPr>
          <w:sz w:val="20"/>
          <w:lang w:eastAsia="en-GB"/>
        </w:rPr>
        <w:tab/>
        <w:t>[ ]</w:t>
      </w:r>
    </w:p>
    <w:p w14:paraId="54AE52F9" w14:textId="77777777" w:rsidR="00B37805" w:rsidRPr="00752F8D" w:rsidRDefault="00B37805" w:rsidP="00B37805">
      <w:pPr>
        <w:spacing w:after="120" w:line="360" w:lineRule="auto"/>
        <w:rPr>
          <w:sz w:val="20"/>
          <w:lang w:eastAsia="en-GB"/>
        </w:rPr>
      </w:pPr>
      <w:r w:rsidRPr="00752F8D">
        <w:rPr>
          <w:sz w:val="20"/>
          <w:lang w:eastAsia="en-GB"/>
        </w:rPr>
        <w:t xml:space="preserve">Type: </w:t>
      </w:r>
      <w:r w:rsidRPr="00752F8D">
        <w:rPr>
          <w:sz w:val="20"/>
          <w:lang w:eastAsia="en-GB"/>
        </w:rPr>
        <w:tab/>
      </w:r>
      <w:r w:rsidRPr="00752F8D">
        <w:rPr>
          <w:sz w:val="20"/>
          <w:lang w:eastAsia="en-GB"/>
        </w:rPr>
        <w:tab/>
      </w:r>
      <w:r w:rsidRPr="00752F8D">
        <w:rPr>
          <w:sz w:val="20"/>
          <w:lang w:eastAsia="en-GB"/>
        </w:rPr>
        <w:tab/>
        <w:t>[ ]</w:t>
      </w:r>
    </w:p>
    <w:p w14:paraId="3EB2066E" w14:textId="77777777" w:rsidR="00B37805" w:rsidRPr="00752F8D" w:rsidRDefault="00B37805" w:rsidP="00B37805">
      <w:pPr>
        <w:spacing w:after="120" w:line="360" w:lineRule="auto"/>
        <w:rPr>
          <w:sz w:val="20"/>
          <w:lang w:eastAsia="en-GB"/>
        </w:rPr>
      </w:pPr>
    </w:p>
    <w:p w14:paraId="4EAD79FC" w14:textId="77777777" w:rsidR="00B37805" w:rsidRPr="00752F8D" w:rsidRDefault="00B37805" w:rsidP="00B37805">
      <w:pPr>
        <w:spacing w:after="120" w:line="360" w:lineRule="auto"/>
        <w:rPr>
          <w:sz w:val="20"/>
          <w:lang w:eastAsia="en-GB"/>
        </w:rPr>
      </w:pPr>
      <w:r w:rsidRPr="00752F8D">
        <w:rPr>
          <w:sz w:val="20"/>
          <w:lang w:eastAsia="en-GB"/>
        </w:rPr>
        <w:t xml:space="preserve">(1) </w:t>
      </w:r>
      <w:r w:rsidRPr="00752F8D">
        <w:rPr>
          <w:sz w:val="20"/>
          <w:u w:val="single"/>
          <w:lang w:eastAsia="en-GB"/>
        </w:rPr>
        <w:t>Connection Charges</w:t>
      </w:r>
    </w:p>
    <w:p w14:paraId="702D9215" w14:textId="77777777" w:rsidR="00B37805" w:rsidRPr="00752F8D" w:rsidRDefault="00B37805" w:rsidP="00B37805">
      <w:pPr>
        <w:spacing w:after="120" w:line="360" w:lineRule="auto"/>
        <w:ind w:left="567" w:hanging="567"/>
        <w:rPr>
          <w:sz w:val="20"/>
          <w:lang w:eastAsia="en-GB"/>
        </w:rPr>
      </w:pPr>
      <w:r w:rsidRPr="00752F8D">
        <w:rPr>
          <w:sz w:val="20"/>
          <w:lang w:eastAsia="en-GB"/>
        </w:rPr>
        <w:tab/>
        <w:t>The Connection Charges set out below may be revised in accordance with the terms of this Bilateral Connection Agreement and/or the Construction Agreement and/or the CUSC and/or the Charging Statements</w:t>
      </w:r>
    </w:p>
    <w:p w14:paraId="1F4A3228"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1 - Pre-Vesting Assets</w:t>
      </w:r>
    </w:p>
    <w:p w14:paraId="7C72EC30"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Connection Charge for those assets extant at 31st March 1990 and specified in Appendix A Part 1 will be at an annual rate for the period </w:t>
      </w:r>
      <w:proofErr w:type="gramStart"/>
      <w:r w:rsidRPr="00752F8D">
        <w:rPr>
          <w:sz w:val="20"/>
          <w:lang w:eastAsia="en-GB"/>
        </w:rPr>
        <w:t>[ ]</w:t>
      </w:r>
      <w:proofErr w:type="gramEnd"/>
      <w:r w:rsidRPr="00752F8D">
        <w:rPr>
          <w:sz w:val="20"/>
          <w:lang w:eastAsia="en-GB"/>
        </w:rPr>
        <w:t xml:space="preserve"> to [ ] of £[ ] where</w:t>
      </w:r>
    </w:p>
    <w:p w14:paraId="5FDBEE76" w14:textId="77777777" w:rsidR="00B37805" w:rsidRPr="00752F8D" w:rsidRDefault="00B37805" w:rsidP="00B37805">
      <w:pPr>
        <w:spacing w:after="120" w:line="360" w:lineRule="auto"/>
        <w:ind w:left="567" w:hanging="567"/>
        <w:rPr>
          <w:sz w:val="20"/>
          <w:lang w:eastAsia="en-GB"/>
        </w:rPr>
      </w:pPr>
      <w:r w:rsidRPr="00752F8D">
        <w:rPr>
          <w:i/>
          <w:iCs/>
          <w:sz w:val="20"/>
          <w:lang w:eastAsia="en-GB"/>
        </w:rPr>
        <w:tab/>
      </w:r>
      <w:r w:rsidRPr="00752F8D">
        <w:rPr>
          <w:i/>
          <w:iCs/>
          <w:sz w:val="20"/>
          <w:u w:val="single"/>
          <w:lang w:eastAsia="en-GB"/>
        </w:rPr>
        <w:t>Rate of Return</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 [ ]%</w:t>
      </w:r>
    </w:p>
    <w:p w14:paraId="13581CFB" w14:textId="77777777" w:rsidR="00B37805" w:rsidRPr="00752F8D" w:rsidRDefault="00B37805" w:rsidP="00B37805">
      <w:pPr>
        <w:spacing w:after="120" w:line="360" w:lineRule="auto"/>
        <w:ind w:left="567" w:hanging="567"/>
        <w:rPr>
          <w:i/>
          <w:iCs/>
          <w:sz w:val="20"/>
          <w:u w:val="single"/>
          <w:lang w:eastAsia="en-GB"/>
        </w:rPr>
      </w:pPr>
      <w:r w:rsidRPr="00752F8D">
        <w:rPr>
          <w:i/>
          <w:iCs/>
          <w:sz w:val="20"/>
          <w:lang w:eastAsia="en-GB"/>
        </w:rPr>
        <w:tab/>
      </w:r>
      <w:r w:rsidRPr="00752F8D">
        <w:rPr>
          <w:i/>
          <w:iCs/>
          <w:sz w:val="20"/>
          <w:u w:val="single"/>
          <w:lang w:eastAsia="en-GB"/>
        </w:rPr>
        <w:t>Transmission Costs</w:t>
      </w:r>
    </w:p>
    <w:p w14:paraId="365C832E"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A Site specific maintenance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62145D1"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B Other transmission costs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5802F0E"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2 - Post-Vesting Assets</w:t>
      </w:r>
    </w:p>
    <w:p w14:paraId="7199F48A"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Connection Charge for those assets installed for this agreement after 31st March 1990 and specified in Appendix A Part 2 will be at an annual rate for the period </w:t>
      </w:r>
      <w:proofErr w:type="gramStart"/>
      <w:r w:rsidRPr="00752F8D">
        <w:rPr>
          <w:sz w:val="20"/>
          <w:lang w:eastAsia="en-GB"/>
        </w:rPr>
        <w:t>[ ]</w:t>
      </w:r>
      <w:proofErr w:type="gramEnd"/>
      <w:r w:rsidRPr="00752F8D">
        <w:rPr>
          <w:sz w:val="20"/>
          <w:lang w:eastAsia="en-GB"/>
        </w:rPr>
        <w:t xml:space="preserve"> to [ ] of £[ ] where</w:t>
      </w:r>
    </w:p>
    <w:p w14:paraId="3A4744C6" w14:textId="77777777" w:rsidR="00B37805" w:rsidRPr="00752F8D" w:rsidRDefault="00B37805" w:rsidP="00B37805">
      <w:pPr>
        <w:spacing w:after="120" w:line="360" w:lineRule="auto"/>
        <w:ind w:left="567" w:hanging="567"/>
        <w:rPr>
          <w:sz w:val="20"/>
          <w:lang w:eastAsia="en-GB"/>
        </w:rPr>
      </w:pPr>
      <w:r w:rsidRPr="00752F8D">
        <w:rPr>
          <w:i/>
          <w:iCs/>
          <w:sz w:val="20"/>
          <w:lang w:eastAsia="en-GB"/>
        </w:rPr>
        <w:tab/>
      </w:r>
      <w:r w:rsidRPr="00752F8D">
        <w:rPr>
          <w:i/>
          <w:iCs/>
          <w:sz w:val="20"/>
          <w:u w:val="single"/>
          <w:lang w:eastAsia="en-GB"/>
        </w:rPr>
        <w:t>Rate of Return</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 [ ]%</w:t>
      </w:r>
    </w:p>
    <w:p w14:paraId="5B263678" w14:textId="77777777" w:rsidR="00B37805" w:rsidRPr="00752F8D" w:rsidRDefault="00B37805" w:rsidP="00B37805">
      <w:pPr>
        <w:spacing w:after="120" w:line="360" w:lineRule="auto"/>
        <w:ind w:left="567" w:hanging="567"/>
        <w:rPr>
          <w:i/>
          <w:iCs/>
          <w:sz w:val="20"/>
          <w:u w:val="single"/>
          <w:lang w:eastAsia="en-GB"/>
        </w:rPr>
      </w:pPr>
      <w:r w:rsidRPr="00752F8D">
        <w:rPr>
          <w:i/>
          <w:iCs/>
          <w:sz w:val="20"/>
          <w:lang w:eastAsia="en-GB"/>
        </w:rPr>
        <w:tab/>
      </w:r>
      <w:r w:rsidRPr="00752F8D">
        <w:rPr>
          <w:i/>
          <w:iCs/>
          <w:sz w:val="20"/>
          <w:u w:val="single"/>
          <w:lang w:eastAsia="en-GB"/>
        </w:rPr>
        <w:t>Transmission Costs</w:t>
      </w:r>
    </w:p>
    <w:p w14:paraId="640491ED"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A Site specific maintenance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E5F265D"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B Other transmission costs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434F7B87"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3 - Energy Metering Systems</w:t>
      </w:r>
    </w:p>
    <w:p w14:paraId="5B42B74B" w14:textId="77777777" w:rsidR="00B37805" w:rsidRPr="00752F8D" w:rsidRDefault="00B37805" w:rsidP="00B37805">
      <w:pPr>
        <w:spacing w:after="120" w:line="360" w:lineRule="auto"/>
        <w:ind w:left="567" w:hanging="567"/>
        <w:rPr>
          <w:sz w:val="20"/>
          <w:lang w:eastAsia="en-GB"/>
        </w:rPr>
      </w:pPr>
      <w:r w:rsidRPr="00752F8D">
        <w:rPr>
          <w:sz w:val="20"/>
          <w:lang w:eastAsia="en-GB"/>
        </w:rPr>
        <w:tab/>
        <w:t>For FMS, Energy Metering Systems assets, installed for this agreement as specified in Appendix A Part 3 the Connection Charge will be at an annual rate for the period from [ ] to [ ] of £[ ]</w:t>
      </w:r>
    </w:p>
    <w:p w14:paraId="297E9C80"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4 - Miscellaneous Charges</w:t>
      </w:r>
    </w:p>
    <w:p w14:paraId="7946B5AF" w14:textId="77777777" w:rsidR="00B37805" w:rsidRPr="00752F8D" w:rsidRDefault="00B37805" w:rsidP="00B37805">
      <w:pPr>
        <w:spacing w:after="120" w:line="360" w:lineRule="auto"/>
        <w:ind w:left="567" w:hanging="567"/>
        <w:rPr>
          <w:sz w:val="20"/>
          <w:lang w:eastAsia="en-GB"/>
        </w:rPr>
      </w:pPr>
      <w:r w:rsidRPr="00752F8D">
        <w:rPr>
          <w:sz w:val="20"/>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28B4FCF4"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5 - One-off / Transmission Charges</w:t>
      </w:r>
    </w:p>
    <w:p w14:paraId="4258D237" w14:textId="77777777" w:rsidR="00B37805" w:rsidRPr="00752F8D" w:rsidRDefault="00B37805" w:rsidP="00B37805">
      <w:pPr>
        <w:spacing w:after="120" w:line="360" w:lineRule="auto"/>
        <w:ind w:left="567" w:hanging="567"/>
        <w:rPr>
          <w:sz w:val="20"/>
          <w:lang w:eastAsia="en-GB"/>
        </w:rPr>
      </w:pPr>
      <w:r w:rsidRPr="00752F8D">
        <w:rPr>
          <w:sz w:val="20"/>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64855CF2" w14:textId="77777777" w:rsidR="00B37805" w:rsidRPr="00752F8D" w:rsidRDefault="00B37805" w:rsidP="00B37805">
      <w:pPr>
        <w:spacing w:after="120" w:line="360" w:lineRule="auto"/>
        <w:ind w:left="567" w:hanging="567"/>
        <w:rPr>
          <w:sz w:val="20"/>
          <w:lang w:eastAsia="en-GB"/>
        </w:rPr>
      </w:pPr>
      <w:r w:rsidRPr="00752F8D">
        <w:rPr>
          <w:sz w:val="20"/>
          <w:lang w:eastAsia="en-GB"/>
        </w:rPr>
        <w:t xml:space="preserve">(2) </w:t>
      </w:r>
      <w:r w:rsidRPr="00752F8D">
        <w:rPr>
          <w:sz w:val="20"/>
          <w:u w:val="single"/>
          <w:lang w:eastAsia="en-GB"/>
        </w:rPr>
        <w:t>Payment</w:t>
      </w:r>
    </w:p>
    <w:p w14:paraId="6B4BAF5D" w14:textId="77777777" w:rsidR="00B37805" w:rsidRPr="00752F8D" w:rsidRDefault="00B37805" w:rsidP="00B37805">
      <w:pPr>
        <w:spacing w:after="120" w:line="360" w:lineRule="auto"/>
        <w:ind w:left="567" w:hanging="567"/>
        <w:rPr>
          <w:sz w:val="20"/>
          <w:lang w:eastAsia="en-GB"/>
        </w:rPr>
      </w:pPr>
      <w:r w:rsidRPr="00752F8D">
        <w:rPr>
          <w:sz w:val="20"/>
          <w:lang w:eastAsia="en-GB"/>
        </w:rPr>
        <w:tab/>
        <w:t>The Connection Charges for Parts 1 to 6 shall be payable in equal monthly instalments as specified in Paragraph 6.6 of the CUSC</w:t>
      </w:r>
    </w:p>
    <w:p w14:paraId="519381DD" w14:textId="77777777" w:rsidR="00B37805" w:rsidRPr="00752F8D" w:rsidRDefault="00B37805" w:rsidP="00B37805">
      <w:pPr>
        <w:spacing w:after="120" w:line="360" w:lineRule="auto"/>
        <w:ind w:left="567" w:hanging="567"/>
        <w:rPr>
          <w:sz w:val="20"/>
          <w:lang w:eastAsia="en-GB"/>
        </w:rPr>
      </w:pPr>
      <w:r w:rsidRPr="00752F8D">
        <w:rPr>
          <w:sz w:val="20"/>
          <w:lang w:eastAsia="en-GB"/>
        </w:rPr>
        <w:t>Appendix Reference:</w:t>
      </w:r>
      <w:r w:rsidRPr="00752F8D">
        <w:rPr>
          <w:sz w:val="20"/>
          <w:lang w:eastAsia="en-GB"/>
        </w:rPr>
        <w:tab/>
        <w:t>[ ]</w:t>
      </w:r>
    </w:p>
    <w:p w14:paraId="22E9D786" w14:textId="77777777" w:rsidR="00B37805" w:rsidRPr="00752F8D" w:rsidRDefault="00B37805" w:rsidP="00B37805">
      <w:pPr>
        <w:spacing w:after="120" w:line="360" w:lineRule="auto"/>
        <w:jc w:val="center"/>
        <w:rPr>
          <w:b/>
          <w:sz w:val="20"/>
          <w:u w:val="single"/>
          <w:lang w:eastAsia="en-GB"/>
        </w:rPr>
      </w:pPr>
    </w:p>
    <w:p w14:paraId="7FFDFA28"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C (Power Stations)</w:t>
      </w:r>
    </w:p>
    <w:p w14:paraId="4D72BF80"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CONNECTION ENTRY CAPACITY AND TRANSMISSION ENTRY CAPACITY</w:t>
      </w:r>
      <w:r w:rsidR="0037595F">
        <w:rPr>
          <w:b/>
          <w:sz w:val="20"/>
          <w:u w:val="single"/>
          <w:lang w:eastAsia="en-GB"/>
        </w:rPr>
        <w:t xml:space="preserve"> [AND MAXIMUM EXPORT CAPACITY AND MAXIMUM IMPORT CAPACITY - </w:t>
      </w:r>
      <w:r w:rsidR="0037595F" w:rsidRPr="00FC10E1">
        <w:rPr>
          <w:b/>
          <w:i/>
          <w:sz w:val="20"/>
          <w:lang w:eastAsia="en-GB"/>
        </w:rPr>
        <w:t>ET Offshore Transmission System</w:t>
      </w:r>
      <w:r w:rsidR="0037595F">
        <w:rPr>
          <w:i/>
          <w:sz w:val="20"/>
          <w:lang w:eastAsia="en-GB"/>
        </w:rPr>
        <w:t xml:space="preserve"> only</w:t>
      </w:r>
      <w:r w:rsidR="0037595F">
        <w:rPr>
          <w:b/>
          <w:sz w:val="20"/>
          <w:u w:val="single"/>
          <w:lang w:eastAsia="en-GB"/>
        </w:rPr>
        <w:t>]</w:t>
      </w:r>
    </w:p>
    <w:p w14:paraId="46296BCA" w14:textId="77777777" w:rsidR="00B37805" w:rsidRPr="00752F8D" w:rsidRDefault="00B37805" w:rsidP="00B37805">
      <w:pPr>
        <w:spacing w:after="120" w:line="360" w:lineRule="auto"/>
        <w:rPr>
          <w:sz w:val="20"/>
          <w:lang w:eastAsia="en-GB"/>
        </w:rPr>
      </w:pPr>
    </w:p>
    <w:p w14:paraId="3E18F980" w14:textId="77777777" w:rsidR="00B37805" w:rsidRPr="00752F8D" w:rsidRDefault="00B37805" w:rsidP="00B37805">
      <w:pPr>
        <w:spacing w:after="120" w:line="360" w:lineRule="auto"/>
        <w:rPr>
          <w:sz w:val="20"/>
          <w:lang w:eastAsia="en-GB"/>
        </w:rPr>
      </w:pPr>
      <w:r w:rsidRPr="00752F8D">
        <w:rPr>
          <w:sz w:val="20"/>
          <w:lang w:eastAsia="en-GB"/>
        </w:rPr>
        <w:tab/>
        <w:t>Company:</w:t>
      </w:r>
    </w:p>
    <w:p w14:paraId="5F288A86" w14:textId="77777777" w:rsidR="00B37805" w:rsidRPr="00752F8D" w:rsidRDefault="00B37805" w:rsidP="00B37805">
      <w:pPr>
        <w:spacing w:after="120" w:line="360" w:lineRule="auto"/>
        <w:rPr>
          <w:sz w:val="20"/>
          <w:lang w:eastAsia="en-GB"/>
        </w:rPr>
      </w:pPr>
      <w:r w:rsidRPr="00752F8D">
        <w:rPr>
          <w:sz w:val="20"/>
          <w:lang w:eastAsia="en-GB"/>
        </w:rPr>
        <w:tab/>
        <w:t>Grid Supply Point/Connection Site:</w:t>
      </w:r>
    </w:p>
    <w:p w14:paraId="31572D84" w14:textId="77777777" w:rsidR="00B37805" w:rsidRPr="00752F8D" w:rsidRDefault="00B37805" w:rsidP="00B37805">
      <w:pPr>
        <w:spacing w:after="120" w:line="360" w:lineRule="auto"/>
        <w:rPr>
          <w:sz w:val="20"/>
          <w:lang w:eastAsia="en-GB"/>
        </w:rPr>
      </w:pPr>
    </w:p>
    <w:p w14:paraId="7879FDF0" w14:textId="77777777" w:rsidR="00B37805" w:rsidRPr="00752F8D" w:rsidRDefault="00B37805" w:rsidP="00B37805">
      <w:pPr>
        <w:spacing w:after="120" w:line="360" w:lineRule="auto"/>
        <w:rPr>
          <w:b/>
          <w:sz w:val="20"/>
          <w:lang w:eastAsia="en-GB"/>
        </w:rPr>
      </w:pPr>
      <w:r w:rsidRPr="00752F8D">
        <w:rPr>
          <w:b/>
          <w:sz w:val="20"/>
          <w:lang w:eastAsia="en-GB"/>
        </w:rPr>
        <w:t>Part 1</w:t>
      </w:r>
      <w:r w:rsidRPr="00752F8D">
        <w:rPr>
          <w:b/>
          <w:sz w:val="20"/>
          <w:lang w:eastAsia="en-GB"/>
        </w:rPr>
        <w:tab/>
        <w:t>Connection Entry Capacity</w:t>
      </w:r>
    </w:p>
    <w:p w14:paraId="7B0FC9FC" w14:textId="77777777" w:rsidR="00B37805" w:rsidRPr="00752F8D" w:rsidRDefault="00B37805" w:rsidP="00B37805">
      <w:pPr>
        <w:spacing w:after="120" w:line="360" w:lineRule="auto"/>
        <w:rPr>
          <w:sz w:val="20"/>
          <w:lang w:eastAsia="en-GB"/>
        </w:rPr>
      </w:pPr>
      <w:r w:rsidRPr="00752F8D">
        <w:rPr>
          <w:sz w:val="20"/>
          <w:lang w:eastAsia="en-GB"/>
        </w:rPr>
        <w:t>Connection Entry Capacity (CEC) expressed as an instantaneous MW figure</w:t>
      </w:r>
    </w:p>
    <w:p w14:paraId="27C4B4AC"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CEC(MW)</w:t>
      </w:r>
    </w:p>
    <w:p w14:paraId="4053E228"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Power Station</w:t>
      </w:r>
      <w:r w:rsidRPr="00752F8D">
        <w:rPr>
          <w:sz w:val="20"/>
          <w:lang w:eastAsia="en-GB"/>
        </w:rPr>
        <w:tab/>
        <w:t>[          ]</w:t>
      </w:r>
    </w:p>
    <w:p w14:paraId="6D17F0CB"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Generating Unit</w:t>
      </w:r>
    </w:p>
    <w:p w14:paraId="4A7D9AE6"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1</w:t>
      </w:r>
      <w:r w:rsidRPr="00752F8D">
        <w:rPr>
          <w:sz w:val="20"/>
          <w:lang w:eastAsia="en-GB"/>
        </w:rPr>
        <w:tab/>
      </w:r>
      <w:r w:rsidRPr="00752F8D">
        <w:rPr>
          <w:sz w:val="20"/>
          <w:lang w:eastAsia="en-GB"/>
        </w:rPr>
        <w:tab/>
        <w:t>[          ]</w:t>
      </w:r>
    </w:p>
    <w:p w14:paraId="4FAC4CD6"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2</w:t>
      </w:r>
      <w:r w:rsidRPr="00752F8D">
        <w:rPr>
          <w:sz w:val="20"/>
          <w:lang w:eastAsia="en-GB"/>
        </w:rPr>
        <w:tab/>
      </w:r>
      <w:r w:rsidRPr="00752F8D">
        <w:rPr>
          <w:sz w:val="20"/>
          <w:lang w:eastAsia="en-GB"/>
        </w:rPr>
        <w:tab/>
        <w:t>[          ]</w:t>
      </w:r>
    </w:p>
    <w:p w14:paraId="200C7B12"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3</w:t>
      </w:r>
      <w:r w:rsidRPr="00752F8D">
        <w:rPr>
          <w:sz w:val="20"/>
          <w:lang w:eastAsia="en-GB"/>
        </w:rPr>
        <w:tab/>
      </w:r>
      <w:r w:rsidRPr="00752F8D">
        <w:rPr>
          <w:sz w:val="20"/>
          <w:lang w:eastAsia="en-GB"/>
        </w:rPr>
        <w:tab/>
        <w:t>[          ]</w:t>
      </w:r>
    </w:p>
    <w:p w14:paraId="19DA2667"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4</w:t>
      </w:r>
      <w:r w:rsidRPr="00752F8D">
        <w:rPr>
          <w:sz w:val="20"/>
          <w:lang w:eastAsia="en-GB"/>
        </w:rPr>
        <w:tab/>
      </w:r>
      <w:r w:rsidRPr="00752F8D">
        <w:rPr>
          <w:sz w:val="20"/>
          <w:lang w:eastAsia="en-GB"/>
        </w:rPr>
        <w:tab/>
        <w:t>[          ]</w:t>
      </w:r>
    </w:p>
    <w:p w14:paraId="60FFEE1F" w14:textId="77777777" w:rsidR="00B37805" w:rsidRPr="00752F8D" w:rsidRDefault="00B37805" w:rsidP="00B37805">
      <w:pPr>
        <w:spacing w:after="120" w:line="360" w:lineRule="auto"/>
        <w:rPr>
          <w:sz w:val="20"/>
          <w:lang w:eastAsia="en-GB"/>
        </w:rPr>
      </w:pPr>
    </w:p>
    <w:p w14:paraId="555EF7A6" w14:textId="77777777" w:rsidR="00B37805" w:rsidRPr="00752F8D" w:rsidRDefault="00B37805" w:rsidP="00B37805">
      <w:pPr>
        <w:spacing w:after="120" w:line="360" w:lineRule="auto"/>
        <w:rPr>
          <w:b/>
          <w:sz w:val="20"/>
          <w:lang w:eastAsia="en-GB"/>
        </w:rPr>
      </w:pPr>
      <w:r w:rsidRPr="00752F8D">
        <w:rPr>
          <w:b/>
          <w:sz w:val="20"/>
          <w:lang w:eastAsia="en-GB"/>
        </w:rPr>
        <w:t>Part 2</w:t>
      </w:r>
      <w:r w:rsidRPr="00752F8D">
        <w:rPr>
          <w:b/>
          <w:sz w:val="20"/>
          <w:lang w:eastAsia="en-GB"/>
        </w:rPr>
        <w:tab/>
        <w:t>Transmission Entry Capacity</w:t>
      </w:r>
    </w:p>
    <w:p w14:paraId="374F73B9" w14:textId="77777777" w:rsidR="00B37805" w:rsidRPr="00752F8D" w:rsidRDefault="00B37805" w:rsidP="00B37805">
      <w:pPr>
        <w:spacing w:after="120" w:line="360" w:lineRule="auto"/>
        <w:rPr>
          <w:sz w:val="20"/>
          <w:lang w:eastAsia="en-GB"/>
        </w:rPr>
      </w:pPr>
      <w:r w:rsidRPr="00752F8D">
        <w:rPr>
          <w:sz w:val="20"/>
          <w:lang w:eastAsia="en-GB"/>
        </w:rPr>
        <w:t>Transmission Entry Capacity (TEC) expressed in average MW taken over a half hour settlement period</w:t>
      </w:r>
    </w:p>
    <w:p w14:paraId="7E174091"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TEC(MW)</w:t>
      </w:r>
    </w:p>
    <w:p w14:paraId="5D14FC00"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Power Station</w:t>
      </w:r>
      <w:r w:rsidRPr="00752F8D">
        <w:rPr>
          <w:sz w:val="20"/>
          <w:lang w:eastAsia="en-GB"/>
        </w:rPr>
        <w:tab/>
        <w:t>[          ]</w:t>
      </w:r>
    </w:p>
    <w:p w14:paraId="091479A0" w14:textId="77777777" w:rsidR="00B37805" w:rsidRPr="00752F8D" w:rsidRDefault="00B37805" w:rsidP="00B37805">
      <w:pPr>
        <w:spacing w:after="120" w:line="360" w:lineRule="auto"/>
        <w:rPr>
          <w:sz w:val="20"/>
          <w:lang w:eastAsia="en-GB"/>
        </w:rPr>
      </w:pPr>
    </w:p>
    <w:p w14:paraId="718A98A2" w14:textId="77777777" w:rsidR="00B37805" w:rsidRPr="00752F8D" w:rsidRDefault="00B37805" w:rsidP="00B37805">
      <w:pPr>
        <w:spacing w:after="120" w:line="360" w:lineRule="auto"/>
        <w:rPr>
          <w:b/>
          <w:sz w:val="20"/>
          <w:lang w:eastAsia="en-GB"/>
        </w:rPr>
      </w:pPr>
      <w:r w:rsidRPr="00752F8D">
        <w:rPr>
          <w:b/>
          <w:sz w:val="20"/>
          <w:lang w:eastAsia="en-GB"/>
        </w:rPr>
        <w:t>Part 3</w:t>
      </w:r>
      <w:r w:rsidRPr="00752F8D">
        <w:rPr>
          <w:b/>
          <w:sz w:val="20"/>
          <w:lang w:eastAsia="en-GB"/>
        </w:rPr>
        <w:tab/>
        <w:t>BM Units comprising Power Station</w:t>
      </w:r>
    </w:p>
    <w:p w14:paraId="6D0E70D1"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1</w:t>
      </w:r>
      <w:r w:rsidRPr="00752F8D">
        <w:rPr>
          <w:sz w:val="20"/>
          <w:lang w:eastAsia="en-GB"/>
        </w:rPr>
        <w:tab/>
      </w:r>
      <w:r w:rsidRPr="00752F8D">
        <w:rPr>
          <w:sz w:val="20"/>
          <w:lang w:eastAsia="en-GB"/>
        </w:rPr>
        <w:tab/>
        <w:t>(Associated with Genset 1)</w:t>
      </w:r>
    </w:p>
    <w:p w14:paraId="5E0AE667"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2</w:t>
      </w:r>
      <w:r w:rsidRPr="00752F8D">
        <w:rPr>
          <w:sz w:val="20"/>
          <w:lang w:eastAsia="en-GB"/>
        </w:rPr>
        <w:tab/>
      </w:r>
      <w:r w:rsidRPr="00752F8D">
        <w:rPr>
          <w:sz w:val="20"/>
          <w:lang w:eastAsia="en-GB"/>
        </w:rPr>
        <w:tab/>
        <w:t>(Associated with Genset 2)</w:t>
      </w:r>
    </w:p>
    <w:p w14:paraId="6335ED95"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3</w:t>
      </w:r>
      <w:r w:rsidRPr="00752F8D">
        <w:rPr>
          <w:sz w:val="20"/>
          <w:lang w:eastAsia="en-GB"/>
        </w:rPr>
        <w:tab/>
      </w:r>
      <w:r w:rsidRPr="00752F8D">
        <w:rPr>
          <w:sz w:val="20"/>
          <w:lang w:eastAsia="en-GB"/>
        </w:rPr>
        <w:tab/>
        <w:t>(Associated with Genset 3)</w:t>
      </w:r>
    </w:p>
    <w:p w14:paraId="26E86A1C"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4</w:t>
      </w:r>
      <w:r w:rsidRPr="00752F8D">
        <w:rPr>
          <w:sz w:val="20"/>
          <w:lang w:eastAsia="en-GB"/>
        </w:rPr>
        <w:tab/>
      </w:r>
      <w:r w:rsidRPr="00752F8D">
        <w:rPr>
          <w:sz w:val="20"/>
          <w:lang w:eastAsia="en-GB"/>
        </w:rPr>
        <w:tab/>
        <w:t>(Associated with Genset 4)</w:t>
      </w:r>
    </w:p>
    <w:p w14:paraId="3D3B8D1D" w14:textId="77777777" w:rsidR="00B37805" w:rsidRPr="00752F8D" w:rsidRDefault="00B37805" w:rsidP="00B37805">
      <w:pPr>
        <w:tabs>
          <w:tab w:val="left" w:pos="3544"/>
        </w:tabs>
        <w:spacing w:after="120" w:line="360" w:lineRule="auto"/>
        <w:rPr>
          <w:sz w:val="20"/>
          <w:lang w:val="de-DE" w:eastAsia="en-GB"/>
        </w:rPr>
      </w:pPr>
      <w:r w:rsidRPr="00752F8D">
        <w:rPr>
          <w:sz w:val="20"/>
          <w:lang w:val="de-DE" w:eastAsia="en-GB"/>
        </w:rPr>
        <w:t>T_BMU SD-1</w:t>
      </w:r>
      <w:r w:rsidRPr="00752F8D">
        <w:rPr>
          <w:sz w:val="20"/>
          <w:lang w:val="de-DE" w:eastAsia="en-GB"/>
        </w:rPr>
        <w:tab/>
        <w:t>(Station Demand)</w:t>
      </w:r>
    </w:p>
    <w:p w14:paraId="30A15C51" w14:textId="77777777" w:rsidR="00B37805" w:rsidRDefault="00B37805" w:rsidP="00B37805">
      <w:pPr>
        <w:tabs>
          <w:tab w:val="left" w:pos="3544"/>
        </w:tabs>
        <w:spacing w:after="120" w:line="360" w:lineRule="auto"/>
        <w:rPr>
          <w:sz w:val="20"/>
          <w:lang w:eastAsia="en-GB"/>
        </w:rPr>
      </w:pPr>
      <w:r w:rsidRPr="00752F8D">
        <w:rPr>
          <w:sz w:val="20"/>
          <w:lang w:eastAsia="en-GB"/>
        </w:rPr>
        <w:t>T_BMU AD-1</w:t>
      </w:r>
      <w:r w:rsidRPr="00752F8D">
        <w:rPr>
          <w:sz w:val="20"/>
          <w:lang w:eastAsia="en-GB"/>
        </w:rPr>
        <w:tab/>
        <w:t>(Additional Trading Site Demand)</w:t>
      </w:r>
    </w:p>
    <w:p w14:paraId="395F4D8B" w14:textId="77777777" w:rsidR="0037595F" w:rsidRPr="00752F8D" w:rsidRDefault="0037595F" w:rsidP="00B37805">
      <w:pPr>
        <w:tabs>
          <w:tab w:val="left" w:pos="3544"/>
        </w:tabs>
        <w:spacing w:after="120" w:line="360" w:lineRule="auto"/>
        <w:rPr>
          <w:sz w:val="20"/>
          <w:lang w:eastAsia="en-GB"/>
        </w:rPr>
      </w:pPr>
    </w:p>
    <w:p w14:paraId="182E973A" w14:textId="77777777" w:rsidR="0037595F" w:rsidRPr="00752F8D" w:rsidRDefault="0037595F" w:rsidP="0037595F">
      <w:pPr>
        <w:spacing w:after="120" w:line="360" w:lineRule="auto"/>
        <w:rPr>
          <w:b/>
          <w:sz w:val="20"/>
          <w:lang w:eastAsia="en-GB"/>
        </w:rPr>
      </w:pPr>
      <w:r>
        <w:rPr>
          <w:b/>
          <w:sz w:val="20"/>
          <w:lang w:eastAsia="en-GB"/>
        </w:rPr>
        <w:t>[Part 4</w:t>
      </w:r>
      <w:r w:rsidRPr="00752F8D">
        <w:rPr>
          <w:b/>
          <w:sz w:val="20"/>
          <w:lang w:eastAsia="en-GB"/>
        </w:rPr>
        <w:tab/>
      </w:r>
      <w:r>
        <w:rPr>
          <w:b/>
          <w:sz w:val="20"/>
          <w:lang w:eastAsia="en-GB"/>
        </w:rPr>
        <w:t xml:space="preserve">Maximum Export Capacity and Maximum Import Capacity </w:t>
      </w:r>
      <w:r w:rsidRPr="0037595F">
        <w:rPr>
          <w:b/>
          <w:i/>
          <w:sz w:val="20"/>
          <w:lang w:eastAsia="en-GB"/>
        </w:rPr>
        <w:t xml:space="preserve">– ET Offshore Transmission System </w:t>
      </w:r>
      <w:r w:rsidRPr="0037595F">
        <w:rPr>
          <w:i/>
          <w:sz w:val="20"/>
          <w:lang w:eastAsia="en-GB"/>
        </w:rPr>
        <w:t>only</w:t>
      </w:r>
      <w:r>
        <w:rPr>
          <w:b/>
          <w:sz w:val="20"/>
          <w:lang w:eastAsia="en-GB"/>
        </w:rPr>
        <w:t>]</w:t>
      </w:r>
    </w:p>
    <w:p w14:paraId="4E6C5BB8" w14:textId="77777777" w:rsidR="0037595F" w:rsidRPr="00752F8D" w:rsidRDefault="0037595F" w:rsidP="0037595F">
      <w:pPr>
        <w:spacing w:after="120" w:line="360" w:lineRule="auto"/>
        <w:rPr>
          <w:b/>
          <w:sz w:val="20"/>
          <w:lang w:eastAsia="en-GB"/>
        </w:rPr>
      </w:pPr>
    </w:p>
    <w:p w14:paraId="2E077EE8" w14:textId="77777777" w:rsidR="00B37805" w:rsidRPr="00752F8D" w:rsidRDefault="00B37805" w:rsidP="00B37805">
      <w:pPr>
        <w:spacing w:after="120" w:line="360" w:lineRule="auto"/>
        <w:rPr>
          <w:sz w:val="20"/>
          <w:lang w:eastAsia="en-GB"/>
        </w:rPr>
      </w:pPr>
    </w:p>
    <w:p w14:paraId="709C54A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C (Interconnector Owners)</w:t>
      </w:r>
    </w:p>
    <w:p w14:paraId="3869A593" w14:textId="77777777" w:rsidR="00B37805" w:rsidRPr="00752F8D" w:rsidRDefault="00B37805" w:rsidP="3FB930D6">
      <w:pPr>
        <w:spacing w:after="120" w:line="360" w:lineRule="auto"/>
        <w:jc w:val="center"/>
        <w:rPr>
          <w:b/>
          <w:bCs/>
          <w:sz w:val="20"/>
          <w:u w:val="single"/>
          <w:lang w:eastAsia="en-GB"/>
        </w:rPr>
      </w:pPr>
      <w:r w:rsidRPr="52DCA468">
        <w:rPr>
          <w:b/>
          <w:bCs/>
          <w:sz w:val="20"/>
          <w:u w:val="single"/>
          <w:lang w:eastAsia="en-GB"/>
        </w:rPr>
        <w:t>CONNECTION ENTRY CAPACITY AND TRANSMISSION ENTRY CAPACITY</w:t>
      </w:r>
    </w:p>
    <w:p w14:paraId="4801D6BD" w14:textId="77777777" w:rsidR="00B37805" w:rsidRPr="00752F8D" w:rsidRDefault="00B37805" w:rsidP="00B37805">
      <w:pPr>
        <w:spacing w:after="120" w:line="360" w:lineRule="auto"/>
        <w:rPr>
          <w:sz w:val="20"/>
          <w:lang w:eastAsia="en-GB"/>
        </w:rPr>
      </w:pPr>
    </w:p>
    <w:p w14:paraId="0997DE70" w14:textId="77777777" w:rsidR="00B37805" w:rsidRPr="00752F8D" w:rsidRDefault="00B37805" w:rsidP="00B37805">
      <w:pPr>
        <w:spacing w:after="120" w:line="360" w:lineRule="auto"/>
        <w:rPr>
          <w:sz w:val="20"/>
          <w:lang w:eastAsia="en-GB"/>
        </w:rPr>
      </w:pPr>
      <w:r w:rsidRPr="00752F8D">
        <w:rPr>
          <w:sz w:val="20"/>
          <w:lang w:eastAsia="en-GB"/>
        </w:rPr>
        <w:t>Company:</w:t>
      </w:r>
    </w:p>
    <w:p w14:paraId="223D36FF" w14:textId="77777777" w:rsidR="00B37805" w:rsidRPr="00752F8D" w:rsidRDefault="00B37805" w:rsidP="00B37805">
      <w:pPr>
        <w:spacing w:after="120" w:line="360" w:lineRule="auto"/>
        <w:rPr>
          <w:sz w:val="20"/>
          <w:lang w:eastAsia="en-GB"/>
        </w:rPr>
      </w:pPr>
      <w:r w:rsidRPr="00752F8D">
        <w:rPr>
          <w:sz w:val="20"/>
          <w:lang w:eastAsia="en-GB"/>
        </w:rPr>
        <w:t>Connection Site:</w:t>
      </w:r>
    </w:p>
    <w:p w14:paraId="217392FB" w14:textId="77777777" w:rsidR="00B37805" w:rsidRPr="00752F8D" w:rsidRDefault="00B37805" w:rsidP="00B37805">
      <w:pPr>
        <w:spacing w:after="120" w:line="360" w:lineRule="auto"/>
        <w:rPr>
          <w:sz w:val="20"/>
          <w:lang w:eastAsia="en-GB"/>
        </w:rPr>
      </w:pPr>
    </w:p>
    <w:p w14:paraId="69DA5F74" w14:textId="77777777" w:rsidR="00B37805" w:rsidRPr="00752F8D" w:rsidRDefault="00B37805" w:rsidP="00B37805">
      <w:pPr>
        <w:spacing w:after="120" w:line="360" w:lineRule="auto"/>
        <w:rPr>
          <w:b/>
          <w:sz w:val="20"/>
          <w:lang w:eastAsia="en-GB"/>
        </w:rPr>
      </w:pPr>
      <w:r w:rsidRPr="00752F8D">
        <w:rPr>
          <w:b/>
          <w:sz w:val="20"/>
          <w:lang w:eastAsia="en-GB"/>
        </w:rPr>
        <w:t>Part 1</w:t>
      </w:r>
      <w:r w:rsidRPr="00752F8D">
        <w:rPr>
          <w:b/>
          <w:sz w:val="20"/>
          <w:lang w:eastAsia="en-GB"/>
        </w:rPr>
        <w:tab/>
        <w:t>Connection Entry Capacity</w:t>
      </w:r>
    </w:p>
    <w:p w14:paraId="798CCEC9" w14:textId="77777777" w:rsidR="00B37805" w:rsidRPr="00752F8D" w:rsidRDefault="00B37805" w:rsidP="00B37805">
      <w:pPr>
        <w:spacing w:after="120" w:line="360" w:lineRule="auto"/>
        <w:rPr>
          <w:sz w:val="20"/>
          <w:lang w:eastAsia="en-GB"/>
        </w:rPr>
      </w:pPr>
      <w:r w:rsidRPr="00752F8D">
        <w:rPr>
          <w:sz w:val="20"/>
          <w:lang w:eastAsia="en-GB"/>
        </w:rPr>
        <w:t>Connection Entry Capacity (CEC) expressed as an instantaneous MW figure</w:t>
      </w:r>
    </w:p>
    <w:p w14:paraId="29E5F992"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CEC(MW)</w:t>
      </w:r>
    </w:p>
    <w:p w14:paraId="76A415F3"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Interconnector</w:t>
      </w:r>
      <w:r w:rsidRPr="00752F8D">
        <w:rPr>
          <w:sz w:val="20"/>
          <w:lang w:eastAsia="en-GB"/>
        </w:rPr>
        <w:tab/>
        <w:t>[          ]</w:t>
      </w:r>
    </w:p>
    <w:p w14:paraId="0FEB0929" w14:textId="77777777" w:rsidR="00B37805" w:rsidRPr="00752F8D" w:rsidRDefault="00B37805" w:rsidP="00B37805">
      <w:pPr>
        <w:spacing w:after="120" w:line="360" w:lineRule="auto"/>
        <w:rPr>
          <w:sz w:val="20"/>
          <w:lang w:eastAsia="en-GB"/>
        </w:rPr>
      </w:pPr>
    </w:p>
    <w:p w14:paraId="46CB235D" w14:textId="77777777" w:rsidR="00B37805" w:rsidRPr="00752F8D" w:rsidRDefault="00B37805" w:rsidP="00B37805">
      <w:pPr>
        <w:spacing w:after="120" w:line="360" w:lineRule="auto"/>
        <w:rPr>
          <w:b/>
          <w:sz w:val="20"/>
          <w:lang w:eastAsia="en-GB"/>
        </w:rPr>
      </w:pPr>
      <w:r w:rsidRPr="00752F8D">
        <w:rPr>
          <w:b/>
          <w:sz w:val="20"/>
          <w:lang w:eastAsia="en-GB"/>
        </w:rPr>
        <w:t>Part 2</w:t>
      </w:r>
      <w:r w:rsidRPr="00752F8D">
        <w:rPr>
          <w:b/>
          <w:sz w:val="20"/>
          <w:lang w:eastAsia="en-GB"/>
        </w:rPr>
        <w:tab/>
        <w:t>Transmission Entry Capacity</w:t>
      </w:r>
    </w:p>
    <w:p w14:paraId="7A188CD6" w14:textId="77777777" w:rsidR="00B37805" w:rsidRPr="00752F8D" w:rsidRDefault="00B37805" w:rsidP="00B37805">
      <w:pPr>
        <w:spacing w:after="120" w:line="360" w:lineRule="auto"/>
        <w:rPr>
          <w:sz w:val="20"/>
          <w:lang w:eastAsia="en-GB"/>
        </w:rPr>
      </w:pPr>
      <w:r w:rsidRPr="00752F8D">
        <w:rPr>
          <w:sz w:val="20"/>
          <w:lang w:eastAsia="en-GB"/>
        </w:rPr>
        <w:t>Transmission Entry Capacity (TEC) expressed in average MW taken over a half hour settlement period</w:t>
      </w:r>
    </w:p>
    <w:p w14:paraId="1ADFD6B8"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Interconnector</w:t>
      </w:r>
      <w:r w:rsidRPr="00752F8D">
        <w:rPr>
          <w:sz w:val="20"/>
          <w:lang w:eastAsia="en-GB"/>
        </w:rPr>
        <w:tab/>
        <w:t>[          ]</w:t>
      </w:r>
    </w:p>
    <w:p w14:paraId="183D16C1" w14:textId="77777777" w:rsidR="00B37805" w:rsidRPr="00752F8D" w:rsidRDefault="00B37805" w:rsidP="00B37805">
      <w:pPr>
        <w:spacing w:after="120" w:line="360" w:lineRule="auto"/>
        <w:rPr>
          <w:sz w:val="20"/>
          <w:lang w:eastAsia="en-GB"/>
        </w:rPr>
      </w:pPr>
    </w:p>
    <w:p w14:paraId="7A9EAFA5" w14:textId="77777777" w:rsidR="00B37805" w:rsidRPr="00752F8D" w:rsidRDefault="00B37805" w:rsidP="00B37805">
      <w:pPr>
        <w:spacing w:after="120" w:line="360" w:lineRule="auto"/>
        <w:rPr>
          <w:b/>
          <w:sz w:val="20"/>
          <w:lang w:eastAsia="en-GB"/>
        </w:rPr>
      </w:pPr>
      <w:r w:rsidRPr="00752F8D">
        <w:rPr>
          <w:b/>
          <w:sz w:val="20"/>
          <w:lang w:eastAsia="en-GB"/>
        </w:rPr>
        <w:t>Part 3 BM Units comprising Interconnector</w:t>
      </w:r>
    </w:p>
    <w:p w14:paraId="34C53C5C" w14:textId="77777777" w:rsidR="00B37805" w:rsidRPr="00752F8D" w:rsidRDefault="00B37805" w:rsidP="00B37805">
      <w:pPr>
        <w:spacing w:after="120" w:line="360" w:lineRule="auto"/>
        <w:rPr>
          <w:sz w:val="20"/>
          <w:lang w:eastAsia="en-GB"/>
        </w:rPr>
      </w:pPr>
      <w:r w:rsidRPr="00752F8D">
        <w:rPr>
          <w:sz w:val="20"/>
          <w:lang w:eastAsia="en-GB"/>
        </w:rPr>
        <w:t>All BMU’s starting with an identifier [I_FRA for example]. No need to list all individual BMU’s</w:t>
      </w:r>
    </w:p>
    <w:p w14:paraId="0DA97329" w14:textId="77777777" w:rsidR="00B37805" w:rsidRPr="00752F8D" w:rsidRDefault="00B37805" w:rsidP="00B37805">
      <w:pPr>
        <w:spacing w:after="120" w:line="360" w:lineRule="auto"/>
        <w:rPr>
          <w:sz w:val="20"/>
          <w:lang w:eastAsia="en-GB"/>
        </w:rPr>
      </w:pPr>
    </w:p>
    <w:p w14:paraId="38B3A84A" w14:textId="77777777" w:rsidR="00B37805" w:rsidRPr="00752F8D" w:rsidRDefault="00B37805" w:rsidP="3FB930D6">
      <w:pPr>
        <w:spacing w:after="120" w:line="360" w:lineRule="auto"/>
        <w:rPr>
          <w:b/>
          <w:bCs/>
          <w:sz w:val="20"/>
          <w:lang w:eastAsia="en-GB"/>
        </w:rPr>
      </w:pPr>
      <w:r w:rsidRPr="52DCA468">
        <w:rPr>
          <w:b/>
          <w:bCs/>
          <w:sz w:val="20"/>
          <w:lang w:eastAsia="en-GB"/>
        </w:rPr>
        <w:t>Part 4 Figure for the Purposes of CUSC Paragraph 9.6</w:t>
      </w:r>
    </w:p>
    <w:p w14:paraId="5F4BE1CB" w14:textId="77777777" w:rsidR="00B37805" w:rsidRPr="00752F8D" w:rsidRDefault="00B37805" w:rsidP="00B37805">
      <w:pPr>
        <w:spacing w:after="120" w:line="360" w:lineRule="auto"/>
        <w:ind w:left="720" w:hanging="720"/>
        <w:rPr>
          <w:sz w:val="20"/>
          <w:lang w:eastAsia="en-GB"/>
        </w:rPr>
      </w:pPr>
      <w:r w:rsidRPr="00752F8D">
        <w:rPr>
          <w:sz w:val="20"/>
          <w:lang w:eastAsia="en-GB"/>
        </w:rPr>
        <w:br w:type="page"/>
      </w:r>
    </w:p>
    <w:p w14:paraId="7D220A73"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Fl</w:t>
      </w:r>
    </w:p>
    <w:p w14:paraId="1DF7D89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483CC13E"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AGREED BALANCING SERVICES</w:t>
      </w:r>
    </w:p>
    <w:p w14:paraId="5DCE3DB1" w14:textId="77777777" w:rsidR="00B37805" w:rsidRPr="00752F8D" w:rsidRDefault="00B37805" w:rsidP="00B37805">
      <w:pPr>
        <w:spacing w:after="120" w:line="360" w:lineRule="auto"/>
        <w:jc w:val="center"/>
        <w:rPr>
          <w:b/>
          <w:sz w:val="20"/>
          <w:u w:val="single"/>
          <w:lang w:eastAsia="en-GB"/>
        </w:rPr>
      </w:pPr>
    </w:p>
    <w:p w14:paraId="4C2184CB"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F2</w:t>
      </w:r>
    </w:p>
    <w:p w14:paraId="3CF04340" w14:textId="77777777" w:rsidR="00B37805" w:rsidRPr="00752F8D" w:rsidRDefault="00B37805" w:rsidP="00B37805">
      <w:pPr>
        <w:spacing w:after="120" w:line="360" w:lineRule="auto"/>
        <w:jc w:val="center"/>
        <w:rPr>
          <w:b/>
          <w:sz w:val="20"/>
          <w:lang w:eastAsia="en-GB"/>
        </w:rPr>
      </w:pPr>
      <w:r w:rsidRPr="00752F8D">
        <w:rPr>
          <w:b/>
          <w:sz w:val="20"/>
          <w:lang w:eastAsia="en-GB"/>
        </w:rPr>
        <w:t>[NOT USED]</w:t>
      </w:r>
    </w:p>
    <w:p w14:paraId="6850D07B"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F3</w:t>
      </w:r>
    </w:p>
    <w:p w14:paraId="7F5ADD8A"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5BF1F5A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SPECIAL AUTOMATIC FACILITIES</w:t>
      </w:r>
    </w:p>
    <w:p w14:paraId="6C6B32D5"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F4</w:t>
      </w:r>
    </w:p>
    <w:p w14:paraId="678A03AC"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34BBC5B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PROTECTION AND CONTROL RELAY SETTINGS</w:t>
      </w:r>
    </w:p>
    <w:p w14:paraId="229CA3F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FAULT CLEARANCE TIMES</w:t>
      </w:r>
    </w:p>
    <w:p w14:paraId="6E4C2F0C"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F5</w:t>
      </w:r>
    </w:p>
    <w:p w14:paraId="7BB5CF2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08D8E54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LOAD SHEDDING FREQUENCY SENSITIVE RELAYS</w:t>
      </w:r>
    </w:p>
    <w:p w14:paraId="03E1CEF6" w14:textId="77777777" w:rsidR="00B37805" w:rsidRPr="00752F8D" w:rsidRDefault="00B37805" w:rsidP="00B37805">
      <w:pPr>
        <w:spacing w:after="120" w:line="360" w:lineRule="auto"/>
        <w:jc w:val="center"/>
        <w:rPr>
          <w:b/>
          <w:sz w:val="20"/>
          <w:lang w:eastAsia="en-GB"/>
        </w:rPr>
      </w:pPr>
      <w:r w:rsidRPr="00752F8D">
        <w:rPr>
          <w:b/>
          <w:sz w:val="20"/>
          <w:lang w:eastAsia="en-GB"/>
        </w:rPr>
        <w:t>END OF SCHEDULE 2 - EXHIBIT 1</w:t>
      </w:r>
    </w:p>
    <w:p w14:paraId="08CD5CE2" w14:textId="77777777" w:rsidR="00D62AA5" w:rsidRPr="007E0294" w:rsidRDefault="00D62AA5" w:rsidP="00B37805">
      <w:pPr>
        <w:rPr>
          <w:rFonts w:cs="Arial"/>
          <w:szCs w:val="22"/>
        </w:rPr>
      </w:pPr>
    </w:p>
    <w:sectPr w:rsidR="00D62AA5" w:rsidRPr="007E0294" w:rsidSect="00D9509A">
      <w:headerReference w:type="default" r:id="rId12"/>
      <w:footerReference w:type="default" r:id="rId13"/>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8D53" w14:textId="77777777" w:rsidR="00EB2DF2" w:rsidRDefault="00EB2DF2">
      <w:r>
        <w:separator/>
      </w:r>
    </w:p>
  </w:endnote>
  <w:endnote w:type="continuationSeparator" w:id="0">
    <w:p w14:paraId="16C2603B" w14:textId="77777777" w:rsidR="00EB2DF2" w:rsidRDefault="00EB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MT">
    <w:altName w:val="Ebrima"/>
    <w:charset w:val="00"/>
    <w:family w:val="roman"/>
    <w:pitch w:val="variable"/>
    <w:sig w:usb0="00007A87" w:usb1="80000000" w:usb2="00000008" w:usb3="00000000" w:csb0="000000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0225C" w14:textId="589DAE2E" w:rsidR="00105586" w:rsidRPr="005A1ADF" w:rsidRDefault="00105586" w:rsidP="003020FE">
    <w:pPr>
      <w:pStyle w:val="Footer"/>
      <w:jc w:val="right"/>
      <w:rPr>
        <w:sz w:val="20"/>
      </w:rPr>
    </w:pPr>
    <w:r w:rsidRPr="005A1ADF">
      <w:rPr>
        <w:sz w:val="20"/>
      </w:rPr>
      <w:t>v1.</w:t>
    </w:r>
    <w:r w:rsidR="00B455C1">
      <w:rPr>
        <w:sz w:val="20"/>
      </w:rPr>
      <w:t>10</w:t>
    </w:r>
    <w:r w:rsidRPr="005A1ADF">
      <w:rPr>
        <w:sz w:val="20"/>
      </w:rPr>
      <w:t xml:space="preserve"> – </w:t>
    </w:r>
    <w:r w:rsidR="003A13CB">
      <w:rPr>
        <w:sz w:val="20"/>
      </w:rPr>
      <w:t>1 October 2024</w:t>
    </w:r>
  </w:p>
  <w:p w14:paraId="4E12F252" w14:textId="77777777" w:rsidR="00105586" w:rsidRDefault="001055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7972" w14:textId="2C635488" w:rsidR="00105586" w:rsidRPr="005A1ADF" w:rsidRDefault="00105586" w:rsidP="003020FE">
    <w:pPr>
      <w:pStyle w:val="Footer"/>
      <w:jc w:val="right"/>
      <w:rPr>
        <w:sz w:val="20"/>
      </w:rPr>
    </w:pPr>
    <w:r w:rsidRPr="005A1ADF">
      <w:rPr>
        <w:sz w:val="20"/>
      </w:rPr>
      <w:t>v1.</w:t>
    </w:r>
    <w:r w:rsidR="00B455C1">
      <w:rPr>
        <w:sz w:val="20"/>
      </w:rPr>
      <w:t>10</w:t>
    </w:r>
    <w:r w:rsidRPr="005A1ADF">
      <w:rPr>
        <w:sz w:val="20"/>
      </w:rPr>
      <w:t xml:space="preserve"> – </w:t>
    </w:r>
    <w:r w:rsidR="00B455C1">
      <w:rPr>
        <w:sz w:val="20"/>
      </w:rPr>
      <w:t>[</w:t>
    </w:r>
    <w:r w:rsidR="00380857">
      <w:rPr>
        <w:sz w:val="20"/>
      </w:rPr>
      <w:t>0</w:t>
    </w:r>
    <w:r w:rsidR="003A13CB">
      <w:rPr>
        <w:sz w:val="20"/>
      </w:rPr>
      <w:t>1 October 2024</w:t>
    </w:r>
  </w:p>
  <w:p w14:paraId="331BC84E" w14:textId="77777777" w:rsidR="00105586" w:rsidRDefault="001055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6506" w14:textId="1CBA38D1" w:rsidR="00105586" w:rsidRDefault="009B23C6" w:rsidP="009D4B44">
    <w:pPr>
      <w:pStyle w:val="Footer"/>
      <w:jc w:val="right"/>
    </w:pPr>
    <w:r w:rsidRPr="005A1ADF">
      <w:rPr>
        <w:sz w:val="20"/>
      </w:rPr>
      <w:t>v1.</w:t>
    </w:r>
    <w:r w:rsidR="00B455C1">
      <w:rPr>
        <w:sz w:val="20"/>
      </w:rPr>
      <w:t>10</w:t>
    </w:r>
    <w:r w:rsidRPr="005A1ADF">
      <w:rPr>
        <w:sz w:val="20"/>
      </w:rPr>
      <w:t xml:space="preserve"> – </w:t>
    </w:r>
    <w:r w:rsidR="00994BC8">
      <w:rPr>
        <w:sz w:val="20"/>
      </w:rPr>
      <w:t>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AE3BB" w14:textId="77777777" w:rsidR="00EB2DF2" w:rsidRDefault="00EB2DF2">
      <w:r>
        <w:separator/>
      </w:r>
    </w:p>
  </w:footnote>
  <w:footnote w:type="continuationSeparator" w:id="0">
    <w:p w14:paraId="10C71D15" w14:textId="77777777" w:rsidR="00EB2DF2" w:rsidRDefault="00EB2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77B0" w14:textId="77777777" w:rsidR="00105586" w:rsidRDefault="00105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3C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683513"/>
    <w:multiLevelType w:val="multilevel"/>
    <w:tmpl w:val="EC5E7668"/>
    <w:lvl w:ilvl="0">
      <w:start w:val="1"/>
      <w:numFmt w:val="lowerRoman"/>
      <w:lvlText w:val="(%1)"/>
      <w:lvlJc w:val="left"/>
      <w:pPr>
        <w:tabs>
          <w:tab w:val="num" w:pos="0"/>
        </w:tabs>
        <w:ind w:left="720" w:hanging="360"/>
      </w:pPr>
      <w:rPr>
        <w:rFonts w:ascii="Arial" w:hAnsi="Arial" w:cs="Arial" w:hint="default"/>
        <w:color w:val="auto"/>
        <w:sz w:val="22"/>
        <w:szCs w:val="22"/>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51BD7"/>
    <w:multiLevelType w:val="multilevel"/>
    <w:tmpl w:val="552838F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BC47216"/>
    <w:multiLevelType w:val="multilevel"/>
    <w:tmpl w:val="36908776"/>
    <w:lvl w:ilvl="0">
      <w:start w:val="1"/>
      <w:numFmt w:val="lowerRoman"/>
      <w:lvlText w:val="(%1)"/>
      <w:lvlJc w:val="left"/>
      <w:pPr>
        <w:ind w:left="720" w:hanging="360"/>
      </w:pPr>
      <w:rPr>
        <w:rFonts w:ascii="Arial" w:hAnsi="Arial" w:cs="Arial" w:hint="default"/>
        <w:color w:val="FF0000"/>
        <w:sz w:val="22"/>
        <w:szCs w:val="22"/>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2733A9D"/>
    <w:multiLevelType w:val="hybridMultilevel"/>
    <w:tmpl w:val="97D699A8"/>
    <w:lvl w:ilvl="0" w:tplc="50F64890">
      <w:start w:val="1"/>
      <w:numFmt w:val="lowerRoman"/>
      <w:lvlText w:val="(%1)"/>
      <w:lvlJc w:val="left"/>
      <w:pPr>
        <w:tabs>
          <w:tab w:val="num" w:pos="0"/>
        </w:tabs>
        <w:ind w:left="720" w:hanging="360"/>
      </w:pPr>
      <w:rPr>
        <w:rFonts w:ascii="Arial" w:hAnsi="Arial" w:cs="Arial" w:hint="default"/>
        <w:color w:val="auto"/>
        <w:sz w:val="22"/>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414A89"/>
    <w:multiLevelType w:val="multilevel"/>
    <w:tmpl w:val="6ED8E9A8"/>
    <w:lvl w:ilvl="0">
      <w:start w:val="14"/>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02618202">
    <w:abstractNumId w:val="3"/>
  </w:num>
  <w:num w:numId="2" w16cid:durableId="284505331">
    <w:abstractNumId w:val="6"/>
  </w:num>
  <w:num w:numId="3" w16cid:durableId="2047101076">
    <w:abstractNumId w:val="5"/>
  </w:num>
  <w:num w:numId="4" w16cid:durableId="590310384">
    <w:abstractNumId w:val="4"/>
  </w:num>
  <w:num w:numId="5" w16cid:durableId="854539892">
    <w:abstractNumId w:val="1"/>
  </w:num>
  <w:num w:numId="6" w16cid:durableId="1425878565">
    <w:abstractNumId w:val="0"/>
  </w:num>
  <w:num w:numId="7" w16cid:durableId="118929399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GZq+TjgoSrV6ymgcir3RU8UC5T4orh1S39QGmB+MLVAW0YvKeN+SJu2V5gDgNja83XZgcDw3DWwAgoli1X8lw==" w:salt="0wBb2UaQyK9HqRlhj/Ms2w=="/>
  <w:defaultTabStop w:val="720"/>
  <w:drawingGridHorizontalSpacing w:val="100"/>
  <w:drawingGridVerticalSpacing w:val="136"/>
  <w:displayHorizontalDrawingGridEvery w:val="0"/>
  <w:displayVerticalDrawingGridEvery w:val="2"/>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805"/>
    <w:rsid w:val="00040368"/>
    <w:rsid w:val="00071903"/>
    <w:rsid w:val="000867AF"/>
    <w:rsid w:val="000A5720"/>
    <w:rsid w:val="00105586"/>
    <w:rsid w:val="00107FA9"/>
    <w:rsid w:val="00142009"/>
    <w:rsid w:val="00194F68"/>
    <w:rsid w:val="001A3263"/>
    <w:rsid w:val="001C4233"/>
    <w:rsid w:val="001F3E40"/>
    <w:rsid w:val="00206586"/>
    <w:rsid w:val="00216859"/>
    <w:rsid w:val="002569ED"/>
    <w:rsid w:val="00266D5A"/>
    <w:rsid w:val="00276BCC"/>
    <w:rsid w:val="00277ADF"/>
    <w:rsid w:val="0028296D"/>
    <w:rsid w:val="0029163F"/>
    <w:rsid w:val="002A7B93"/>
    <w:rsid w:val="002B5B19"/>
    <w:rsid w:val="002C1BBA"/>
    <w:rsid w:val="002C28D7"/>
    <w:rsid w:val="002C48CB"/>
    <w:rsid w:val="002E7659"/>
    <w:rsid w:val="003020FE"/>
    <w:rsid w:val="00342405"/>
    <w:rsid w:val="0035270C"/>
    <w:rsid w:val="0037595F"/>
    <w:rsid w:val="00380857"/>
    <w:rsid w:val="00384F6E"/>
    <w:rsid w:val="003A13CB"/>
    <w:rsid w:val="003D0F1B"/>
    <w:rsid w:val="003D37F1"/>
    <w:rsid w:val="0047046C"/>
    <w:rsid w:val="004C657D"/>
    <w:rsid w:val="004D04C7"/>
    <w:rsid w:val="004D4DBE"/>
    <w:rsid w:val="004F107A"/>
    <w:rsid w:val="004F1577"/>
    <w:rsid w:val="00514036"/>
    <w:rsid w:val="00580012"/>
    <w:rsid w:val="005A1ADF"/>
    <w:rsid w:val="005C5562"/>
    <w:rsid w:val="00615209"/>
    <w:rsid w:val="0062203C"/>
    <w:rsid w:val="00623313"/>
    <w:rsid w:val="0065206C"/>
    <w:rsid w:val="00657B4E"/>
    <w:rsid w:val="00662A38"/>
    <w:rsid w:val="006A0B78"/>
    <w:rsid w:val="006A7143"/>
    <w:rsid w:val="006B4458"/>
    <w:rsid w:val="006D188F"/>
    <w:rsid w:val="007272A8"/>
    <w:rsid w:val="00730F72"/>
    <w:rsid w:val="0074364E"/>
    <w:rsid w:val="007B2FB4"/>
    <w:rsid w:val="007C3B72"/>
    <w:rsid w:val="007C78F2"/>
    <w:rsid w:val="007C7F82"/>
    <w:rsid w:val="007E0294"/>
    <w:rsid w:val="007E1ABE"/>
    <w:rsid w:val="007E23E5"/>
    <w:rsid w:val="007E7040"/>
    <w:rsid w:val="00832DE0"/>
    <w:rsid w:val="00857F21"/>
    <w:rsid w:val="008A3342"/>
    <w:rsid w:val="008B6DA2"/>
    <w:rsid w:val="008D1585"/>
    <w:rsid w:val="008D670D"/>
    <w:rsid w:val="008E5CB8"/>
    <w:rsid w:val="008F7293"/>
    <w:rsid w:val="00920127"/>
    <w:rsid w:val="00936A86"/>
    <w:rsid w:val="00956536"/>
    <w:rsid w:val="00980600"/>
    <w:rsid w:val="00982CF4"/>
    <w:rsid w:val="00994BC8"/>
    <w:rsid w:val="009B03FC"/>
    <w:rsid w:val="009B23C6"/>
    <w:rsid w:val="009D4B44"/>
    <w:rsid w:val="009E18A8"/>
    <w:rsid w:val="00A53AD5"/>
    <w:rsid w:val="00A76FA3"/>
    <w:rsid w:val="00A85C36"/>
    <w:rsid w:val="00A901D4"/>
    <w:rsid w:val="00A930ED"/>
    <w:rsid w:val="00AD2BFD"/>
    <w:rsid w:val="00AD38C7"/>
    <w:rsid w:val="00B00EB6"/>
    <w:rsid w:val="00B01C6C"/>
    <w:rsid w:val="00B06D47"/>
    <w:rsid w:val="00B22658"/>
    <w:rsid w:val="00B232A3"/>
    <w:rsid w:val="00B37805"/>
    <w:rsid w:val="00B451D9"/>
    <w:rsid w:val="00B455C1"/>
    <w:rsid w:val="00B600EF"/>
    <w:rsid w:val="00B761C6"/>
    <w:rsid w:val="00BA0FF8"/>
    <w:rsid w:val="00BD1AE0"/>
    <w:rsid w:val="00BD7937"/>
    <w:rsid w:val="00BE2F8B"/>
    <w:rsid w:val="00C160BD"/>
    <w:rsid w:val="00C30C65"/>
    <w:rsid w:val="00C40671"/>
    <w:rsid w:val="00C75873"/>
    <w:rsid w:val="00CA118B"/>
    <w:rsid w:val="00CC1C25"/>
    <w:rsid w:val="00CC6ECB"/>
    <w:rsid w:val="00CF1DDE"/>
    <w:rsid w:val="00D0693A"/>
    <w:rsid w:val="00D133B1"/>
    <w:rsid w:val="00D25697"/>
    <w:rsid w:val="00D37BEF"/>
    <w:rsid w:val="00D62AA5"/>
    <w:rsid w:val="00D92F26"/>
    <w:rsid w:val="00D9509A"/>
    <w:rsid w:val="00D9755E"/>
    <w:rsid w:val="00DC4A2E"/>
    <w:rsid w:val="00DD33E6"/>
    <w:rsid w:val="00DD4835"/>
    <w:rsid w:val="00DE0CA7"/>
    <w:rsid w:val="00E3049F"/>
    <w:rsid w:val="00E3138E"/>
    <w:rsid w:val="00E46BB7"/>
    <w:rsid w:val="00E51DFE"/>
    <w:rsid w:val="00E559B5"/>
    <w:rsid w:val="00E57317"/>
    <w:rsid w:val="00E66F88"/>
    <w:rsid w:val="00EA289E"/>
    <w:rsid w:val="00EB2DF2"/>
    <w:rsid w:val="00EC1098"/>
    <w:rsid w:val="00EC266C"/>
    <w:rsid w:val="00ED2D95"/>
    <w:rsid w:val="00EF6A0A"/>
    <w:rsid w:val="00F24ECB"/>
    <w:rsid w:val="00F527AB"/>
    <w:rsid w:val="00F750EB"/>
    <w:rsid w:val="00FC10E1"/>
    <w:rsid w:val="00FC6900"/>
    <w:rsid w:val="00FE67D0"/>
    <w:rsid w:val="00FF3182"/>
    <w:rsid w:val="00FF509E"/>
    <w:rsid w:val="2B1FDAC0"/>
    <w:rsid w:val="2C9D43F5"/>
    <w:rsid w:val="2E280F26"/>
    <w:rsid w:val="3FB930D6"/>
    <w:rsid w:val="464E44AB"/>
    <w:rsid w:val="4FA2B5C8"/>
    <w:rsid w:val="4FD46B88"/>
    <w:rsid w:val="52DCA468"/>
    <w:rsid w:val="5F9EC5F3"/>
    <w:rsid w:val="63EE70F1"/>
    <w:rsid w:val="644215E1"/>
    <w:rsid w:val="6A95B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48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10E1"/>
    <w:pPr>
      <w:jc w:val="both"/>
    </w:pPr>
    <w:rPr>
      <w:rFonts w:ascii="Arial" w:hAnsi="Arial"/>
      <w:sz w:val="22"/>
      <w:lang w:eastAsia="en-US"/>
    </w:rPr>
  </w:style>
  <w:style w:type="paragraph" w:styleId="Heading1">
    <w:name w:val="heading 1"/>
    <w:basedOn w:val="Normal"/>
    <w:next w:val="Normal"/>
    <w:qFormat/>
    <w:rsid w:val="00107FA9"/>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outlineLvl w:val="0"/>
    </w:pPr>
    <w:rPr>
      <w:rFonts w:ascii="Arial Bold" w:hAnsi="Arial Bold" w:cs="Arial"/>
      <w:bCs/>
      <w:color w:val="FFFFFF"/>
      <w:kern w:val="32"/>
      <w:sz w:val="24"/>
      <w:szCs w:val="32"/>
      <w:lang w:eastAsia="en-GB"/>
    </w:rPr>
  </w:style>
  <w:style w:type="paragraph" w:styleId="Heading2">
    <w:name w:val="heading 2"/>
    <w:basedOn w:val="Normal"/>
    <w:qFormat/>
    <w:rsid w:val="00107FA9"/>
    <w:pPr>
      <w:numPr>
        <w:ilvl w:val="1"/>
        <w:numId w:val="1"/>
      </w:numPr>
      <w:spacing w:before="240" w:after="60"/>
      <w:outlineLvl w:val="1"/>
    </w:pPr>
    <w:rPr>
      <w:rFonts w:cs="Arial"/>
      <w:bCs/>
      <w:iCs/>
      <w:szCs w:val="28"/>
      <w:lang w:eastAsia="en-GB"/>
    </w:rPr>
  </w:style>
  <w:style w:type="paragraph" w:styleId="Heading3">
    <w:name w:val="heading 3"/>
    <w:basedOn w:val="Normal"/>
    <w:next w:val="Normal"/>
    <w:qFormat/>
    <w:rsid w:val="00107FA9"/>
    <w:pPr>
      <w:keepNext/>
      <w:numPr>
        <w:ilvl w:val="2"/>
        <w:numId w:val="1"/>
      </w:numPr>
      <w:spacing w:before="240" w:after="60"/>
      <w:outlineLvl w:val="2"/>
    </w:pPr>
    <w:rPr>
      <w:rFonts w:cs="Arial"/>
      <w:bCs/>
      <w:szCs w:val="26"/>
      <w:lang w:eastAsia="en-GB"/>
    </w:rPr>
  </w:style>
  <w:style w:type="paragraph" w:styleId="Heading4">
    <w:name w:val="heading 4"/>
    <w:basedOn w:val="Normal"/>
    <w:next w:val="Normal"/>
    <w:qFormat/>
    <w:rsid w:val="00107FA9"/>
    <w:pPr>
      <w:keepNext/>
      <w:numPr>
        <w:ilvl w:val="3"/>
        <w:numId w:val="1"/>
      </w:numPr>
      <w:tabs>
        <w:tab w:val="clear" w:pos="567"/>
        <w:tab w:val="num" w:pos="1080"/>
      </w:tabs>
      <w:spacing w:before="240" w:after="60"/>
      <w:ind w:left="1080" w:hanging="513"/>
      <w:outlineLvl w:val="3"/>
    </w:pPr>
    <w:rPr>
      <w:bCs/>
      <w:szCs w:val="28"/>
      <w:lang w:eastAsia="en-GB"/>
    </w:rPr>
  </w:style>
  <w:style w:type="paragraph" w:styleId="Heading5">
    <w:name w:val="heading 5"/>
    <w:basedOn w:val="Normal"/>
    <w:next w:val="Normal"/>
    <w:qFormat/>
    <w:rsid w:val="00107FA9"/>
    <w:pPr>
      <w:numPr>
        <w:ilvl w:val="4"/>
        <w:numId w:val="1"/>
      </w:numPr>
      <w:spacing w:before="240" w:after="60"/>
      <w:outlineLvl w:val="4"/>
    </w:pPr>
    <w:rPr>
      <w:bCs/>
      <w:iCs/>
      <w:szCs w:val="26"/>
      <w:lang w:eastAsia="en-GB"/>
    </w:rPr>
  </w:style>
  <w:style w:type="paragraph" w:styleId="Heading6">
    <w:name w:val="heading 6"/>
    <w:basedOn w:val="Normal"/>
    <w:next w:val="Normal"/>
    <w:link w:val="Heading6Char"/>
    <w:qFormat/>
    <w:rsid w:val="00107FA9"/>
    <w:pPr>
      <w:numPr>
        <w:ilvl w:val="5"/>
        <w:numId w:val="1"/>
      </w:numPr>
      <w:tabs>
        <w:tab w:val="clear" w:pos="567"/>
      </w:tabs>
      <w:spacing w:before="120" w:after="120"/>
      <w:ind w:left="1080" w:hanging="513"/>
      <w:outlineLvl w:val="5"/>
    </w:pPr>
    <w:rPr>
      <w:bCs/>
      <w:szCs w:val="22"/>
      <w:lang w:eastAsia="en-GB"/>
    </w:rPr>
  </w:style>
  <w:style w:type="paragraph" w:styleId="Heading7">
    <w:name w:val="heading 7"/>
    <w:basedOn w:val="Normal"/>
    <w:next w:val="Normal"/>
    <w:qFormat/>
    <w:rsid w:val="00107FA9"/>
    <w:pPr>
      <w:numPr>
        <w:ilvl w:val="6"/>
        <w:numId w:val="1"/>
      </w:numPr>
      <w:spacing w:before="240" w:after="60"/>
      <w:outlineLvl w:val="6"/>
    </w:pPr>
    <w:rPr>
      <w:rFonts w:ascii="Times New Roman" w:hAnsi="Times New Roman"/>
      <w:szCs w:val="24"/>
      <w:lang w:eastAsia="en-GB"/>
    </w:rPr>
  </w:style>
  <w:style w:type="paragraph" w:styleId="Heading8">
    <w:name w:val="heading 8"/>
    <w:basedOn w:val="Normal"/>
    <w:next w:val="Normal"/>
    <w:qFormat/>
    <w:rsid w:val="00107FA9"/>
    <w:pPr>
      <w:numPr>
        <w:ilvl w:val="7"/>
        <w:numId w:val="1"/>
      </w:numPr>
      <w:spacing w:before="240" w:after="60"/>
      <w:outlineLvl w:val="7"/>
    </w:pPr>
    <w:rPr>
      <w:rFonts w:ascii="Times New Roman" w:hAnsi="Times New Roman"/>
      <w:i/>
      <w:iCs/>
      <w:szCs w:val="24"/>
      <w:lang w:eastAsia="en-GB"/>
    </w:rPr>
  </w:style>
  <w:style w:type="paragraph" w:styleId="Heading9">
    <w:name w:val="heading 9"/>
    <w:basedOn w:val="Normal"/>
    <w:next w:val="Normal"/>
    <w:qFormat/>
    <w:rsid w:val="00107FA9"/>
    <w:pPr>
      <w:numPr>
        <w:ilvl w:val="8"/>
        <w:numId w:val="1"/>
      </w:numPr>
      <w:spacing w:before="240" w:after="60"/>
      <w:outlineLvl w:val="8"/>
    </w:pPr>
    <w:rPr>
      <w:rFonts w:cs="Arial"/>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semiHidden/>
    <w:rsid w:val="00E3049F"/>
    <w:pPr>
      <w:widowControl w:val="0"/>
    </w:pPr>
    <w:rPr>
      <w:snapToGrid w:val="0"/>
      <w:sz w:val="20"/>
      <w:lang w:val="en-US"/>
    </w:rPr>
  </w:style>
  <w:style w:type="paragraph" w:styleId="BalloonText">
    <w:name w:val="Balloon Text"/>
    <w:basedOn w:val="Normal"/>
    <w:semiHidden/>
    <w:rsid w:val="00E559B5"/>
    <w:rPr>
      <w:rFonts w:ascii="Tahoma" w:hAnsi="Tahoma" w:cs="Tahoma"/>
      <w:sz w:val="16"/>
      <w:szCs w:val="16"/>
    </w:rPr>
  </w:style>
  <w:style w:type="paragraph" w:styleId="Header">
    <w:name w:val="header"/>
    <w:basedOn w:val="Normal"/>
    <w:rsid w:val="005A1ADF"/>
    <w:pPr>
      <w:tabs>
        <w:tab w:val="center" w:pos="4153"/>
        <w:tab w:val="right" w:pos="8306"/>
      </w:tabs>
    </w:pPr>
  </w:style>
  <w:style w:type="paragraph" w:styleId="Footer">
    <w:name w:val="footer"/>
    <w:basedOn w:val="Normal"/>
    <w:rsid w:val="005A1ADF"/>
    <w:pPr>
      <w:tabs>
        <w:tab w:val="center" w:pos="4153"/>
        <w:tab w:val="right" w:pos="8306"/>
      </w:tabs>
    </w:pPr>
  </w:style>
  <w:style w:type="character" w:customStyle="1" w:styleId="Heading6Char">
    <w:name w:val="Heading 6 Char"/>
    <w:link w:val="Heading6"/>
    <w:rsid w:val="00107FA9"/>
    <w:rPr>
      <w:rFonts w:ascii="Arial" w:hAnsi="Arial"/>
      <w:bCs/>
      <w:sz w:val="22"/>
      <w:szCs w:val="22"/>
      <w:lang w:val="en-GB" w:eastAsia="en-GB" w:bidi="ar-SA"/>
    </w:rPr>
  </w:style>
  <w:style w:type="character" w:customStyle="1" w:styleId="Subheading">
    <w:name w:val="Sub heading"/>
    <w:rsid w:val="00107FA9"/>
    <w:rPr>
      <w:b/>
      <w:bCs/>
      <w:color w:val="0079C1"/>
      <w:sz w:val="24"/>
    </w:rPr>
  </w:style>
  <w:style w:type="character" w:customStyle="1" w:styleId="DeltaViewInsertion">
    <w:name w:val="DeltaView Insertion"/>
    <w:rsid w:val="009E18A8"/>
    <w:rPr>
      <w:color w:val="0000FF"/>
      <w:u w:val="double"/>
    </w:rPr>
  </w:style>
  <w:style w:type="paragraph" w:styleId="Revision">
    <w:name w:val="Revision"/>
    <w:hidden/>
    <w:uiPriority w:val="99"/>
    <w:semiHidden/>
    <w:rsid w:val="00982CF4"/>
    <w:rPr>
      <w:rFonts w:ascii="Arial" w:hAnsi="Arial"/>
      <w:sz w:val="22"/>
      <w:lang w:eastAsia="en-US"/>
    </w:rPr>
  </w:style>
  <w:style w:type="character" w:customStyle="1" w:styleId="normaltextrun">
    <w:name w:val="normaltextrun"/>
    <w:basedOn w:val="DefaultParagraphFont"/>
    <w:rsid w:val="00982CF4"/>
  </w:style>
  <w:style w:type="character" w:styleId="CommentReference">
    <w:name w:val="annotation reference"/>
    <w:rsid w:val="009B03FC"/>
    <w:rPr>
      <w:rFonts w:ascii="Garamond MT" w:hAnsi="Garamond MT"/>
      <w:sz w:val="20"/>
    </w:rPr>
  </w:style>
  <w:style w:type="paragraph" w:styleId="CommentSubject">
    <w:name w:val="annotation subject"/>
    <w:basedOn w:val="CommentText"/>
    <w:next w:val="CommentText"/>
    <w:link w:val="CommentSubjectChar"/>
    <w:rsid w:val="00B01C6C"/>
    <w:pPr>
      <w:widowControl/>
    </w:pPr>
    <w:rPr>
      <w:b/>
      <w:bCs/>
      <w:snapToGrid/>
      <w:lang w:val="en-GB"/>
    </w:rPr>
  </w:style>
  <w:style w:type="character" w:customStyle="1" w:styleId="CommentTextChar">
    <w:name w:val="Comment Text Char"/>
    <w:basedOn w:val="DefaultParagraphFont"/>
    <w:link w:val="CommentText"/>
    <w:semiHidden/>
    <w:rsid w:val="00E3049F"/>
    <w:rPr>
      <w:rFonts w:ascii="Arial" w:hAnsi="Arial"/>
      <w:snapToGrid w:val="0"/>
      <w:lang w:val="en-US" w:eastAsia="en-US"/>
    </w:rPr>
  </w:style>
  <w:style w:type="character" w:customStyle="1" w:styleId="CommentSubjectChar">
    <w:name w:val="Comment Subject Char"/>
    <w:basedOn w:val="CommentTextChar"/>
    <w:link w:val="CommentSubject"/>
    <w:rsid w:val="00B01C6C"/>
    <w:rPr>
      <w:rFonts w:ascii="Arial" w:hAnsi="Arial"/>
      <w:b/>
      <w:bCs/>
      <w:snapToGrid/>
      <w:lang w:val="en-US" w:eastAsia="en-US"/>
    </w:rPr>
  </w:style>
  <w:style w:type="paragraph" w:styleId="ListParagraph">
    <w:name w:val="List Paragraph"/>
    <w:basedOn w:val="Normal"/>
    <w:uiPriority w:val="34"/>
    <w:qFormat/>
    <w:rsid w:val="002A7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C3B03-E931-4E37-AF5E-AE397F924ECC}"/>
</file>

<file path=customXml/itemProps2.xml><?xml version="1.0" encoding="utf-8"?>
<ds:datastoreItem xmlns:ds="http://schemas.openxmlformats.org/officeDocument/2006/customXml" ds:itemID="{3E2D6849-2F74-4A3E-99BB-B1088917441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589D22A1-1387-4197-A9F0-CDE320159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5563</Words>
  <Characters>31714</Characters>
  <Application>Microsoft Office Word</Application>
  <DocSecurity>8</DocSecurity>
  <Lines>264</Lines>
  <Paragraphs>74</Paragraphs>
  <ScaleCrop>false</ScaleCrop>
  <Manager/>
  <Company/>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 EXHIBIT 1</dc:title>
  <dc:subject/>
  <dc:creator/>
  <cp:keywords/>
  <dc:description/>
  <cp:lastModifiedBy/>
  <cp:revision>4</cp:revision>
  <cp:lastPrinted>2008-09-30T12:32:00Z</cp:lastPrinted>
  <dcterms:created xsi:type="dcterms:W3CDTF">2024-10-21T07:16:00Z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property>
  <property fmtid="{D5CDD505-2E9C-101B-9397-08002B2CF9AE}" pid="3" name="DocType">
    <vt:lpwstr>Agreement</vt:lpwstr>
  </property>
  <property fmtid="{D5CDD505-2E9C-101B-9397-08002B2CF9AE}" pid="4" name="To">
    <vt:lpwstr/>
  </property>
  <property fmtid="{D5CDD505-2E9C-101B-9397-08002B2CF9AE}" pid="5" name="From">
    <vt:lpwstr/>
  </property>
  <property fmtid="{D5CDD505-2E9C-101B-9397-08002B2CF9AE}" pid="6" name="EmailSubject">
    <vt:lpwstr/>
  </property>
  <property fmtid="{D5CDD505-2E9C-101B-9397-08002B2CF9AE}" pid="7" name="ReceivedDate">
    <vt:lpwstr/>
  </property>
  <property fmtid="{D5CDD505-2E9C-101B-9397-08002B2CF9AE}" pid="8" name="@">
    <vt:lpwstr>, </vt:lpwstr>
  </property>
  <property fmtid="{D5CDD505-2E9C-101B-9397-08002B2CF9AE}" pid="9" name="Attach">
    <vt:lpwstr>0</vt:lpwstr>
  </property>
  <property fmtid="{D5CDD505-2E9C-101B-9397-08002B2CF9AE}" pid="10" name="Importance">
    <vt:lpwstr/>
  </property>
  <property fmtid="{D5CDD505-2E9C-101B-9397-08002B2CF9AE}" pid="11" name="Attachment">
    <vt:lpwstr>, </vt:lpwstr>
  </property>
  <property fmtid="{D5CDD505-2E9C-101B-9397-08002B2CF9AE}" pid="12" name="MAIL_MSG_ID1">
    <vt:lpwstr>gFAACRwgU2+mnxkLqQjMNkESpsO94DV1sCr5GY81I70uVHlEAeUxUgenAqcu2quQj/8fNbuopB2VZTma_x000d_
67PdM/0NrZTnSm76eKamnM88xBy6bWlfUXBe4+Z7mu5/qo617hStxNN2xVfN4nk7P2/k0NSTR+8u_x000d_
nzrR+FSbzsdvi8lPezQ2dfNT97IA50BBk6F70BrycjUM9Pgiu+8G3ay5yYgdrR/dkbfzlgyq1fH2_x000d_
/MnVJWZnES/URVtJ/</vt:lpwstr>
  </property>
  <property fmtid="{D5CDD505-2E9C-101B-9397-08002B2CF9AE}" pid="13" name="RESPONSE_SENDER_NAME">
    <vt:lpwstr>sAAA4E8dREqJqIobz41PuAPro1+XsgHVowA8xwFlzPssfA4=</vt:lpwstr>
  </property>
  <property fmtid="{D5CDD505-2E9C-101B-9397-08002B2CF9AE}" pid="14" name="EMAIL_OWNER_ADDRESS">
    <vt:lpwstr>4AAAv2pPQheLA5VStHCkR/CepxHueb10EXSEFWoZIYjtpTVcv1Ng/IhwQg==</vt:lpwstr>
  </property>
  <property fmtid="{D5CDD505-2E9C-101B-9397-08002B2CF9AE}" pid="15" name="ContentTypeId">
    <vt:lpwstr>0x010100095E1BDC5029614ABF43223A464FD248</vt:lpwstr>
  </property>
  <property fmtid="{D5CDD505-2E9C-101B-9397-08002B2CF9AE}" pid="16" name="_Status">
    <vt:lpwstr>Draft</vt:lpwstr>
  </property>
  <property fmtid="{D5CDD505-2E9C-101B-9397-08002B2CF9AE}" pid="17" name="Applicable Start Date">
    <vt:lpwstr>2008-09-15T18:42:48Z</vt:lpwstr>
  </property>
  <property fmtid="{D5CDD505-2E9C-101B-9397-08002B2CF9AE}" pid="18" name=":">
    <vt:lpwstr/>
  </property>
  <property fmtid="{D5CDD505-2E9C-101B-9397-08002B2CF9AE}" pid="19" name="Applicable Duration">
    <vt:lpwstr>-</vt:lpwstr>
  </property>
  <property fmtid="{D5CDD505-2E9C-101B-9397-08002B2CF9AE}" pid="20" name="Publication Date:">
    <vt:lpwstr>2008-09-15T18:42:48Z</vt:lpwstr>
  </property>
  <property fmtid="{D5CDD505-2E9C-101B-9397-08002B2CF9AE}" pid="21" name="Meeting Date">
    <vt:lpwstr>2008-09-15T18:42:48Z</vt:lpwstr>
  </property>
  <property fmtid="{D5CDD505-2E9C-101B-9397-08002B2CF9AE}" pid="22" name="Organisation">
    <vt:lpwstr>National Grid Elec</vt:lpwstr>
  </property>
  <property fmtid="{D5CDD505-2E9C-101B-9397-08002B2CF9AE}" pid="23" name="Ref No">
    <vt:lpwstr/>
  </property>
  <property fmtid="{D5CDD505-2E9C-101B-9397-08002B2CF9AE}" pid="24" name="::">
    <vt:lpwstr>-Main Document</vt:lpwstr>
  </property>
  <property fmtid="{D5CDD505-2E9C-101B-9397-08002B2CF9AE}" pid="25" name="MAIL_MSG_ID2">
    <vt:lpwstr>BFQw6RFAtiUs+BCgaib4cVgTHqUD4BxIHuzsxgt2WFrcLYDT6Hm7r4jhTc2_x000d_
iQe/tHkMB/aSoqzIcx4XSnOvP9ajUVHrjkqoYA==</vt:lpwstr>
  </property>
  <property fmtid="{D5CDD505-2E9C-101B-9397-08002B2CF9AE}" pid="26" name="MediaServiceImageTags">
    <vt:lpwstr/>
  </property>
  <property fmtid="{D5CDD505-2E9C-101B-9397-08002B2CF9AE}" pid="27" name="Order">
    <vt:r8>51700</vt:r8>
  </property>
  <property fmtid="{D5CDD505-2E9C-101B-9397-08002B2CF9AE}" pid="28" name="xd_Signature">
    <vt:bool>false</vt:bool>
  </property>
  <property fmtid="{D5CDD505-2E9C-101B-9397-08002B2CF9AE}" pid="29" name="xd_ProgID">
    <vt:lpwstr/>
  </property>
  <property fmtid="{D5CDD505-2E9C-101B-9397-08002B2CF9AE}" pid="30" name="ComplianceAssetId">
    <vt:lpwstr/>
  </property>
  <property fmtid="{D5CDD505-2E9C-101B-9397-08002B2CF9AE}" pid="31" name="TemplateUrl">
    <vt:lpwstr/>
  </property>
  <property fmtid="{D5CDD505-2E9C-101B-9397-08002B2CF9AE}" pid="32" name="_ExtendedDescription">
    <vt:lpwstr/>
  </property>
  <property fmtid="{D5CDD505-2E9C-101B-9397-08002B2CF9AE}" pid="33" name="TriggerFlowInfo">
    <vt:lpwstr/>
  </property>
</Properties>
</file>